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0B458" w14:textId="77777777" w:rsidR="00923B26" w:rsidRPr="0024385C" w:rsidRDefault="00923B26" w:rsidP="00801FAA">
      <w:pPr>
        <w:spacing w:line="360" w:lineRule="auto"/>
        <w:jc w:val="both"/>
        <w:rPr>
          <w:rFonts w:ascii="Times New Roman" w:hAnsi="Times New Roman" w:cs="Times New Roman"/>
          <w:b/>
          <w:sz w:val="24"/>
          <w:szCs w:val="24"/>
          <w:lang w:val="en-US"/>
        </w:rPr>
      </w:pPr>
      <w:r w:rsidRPr="0024385C">
        <w:rPr>
          <w:rFonts w:ascii="Times New Roman" w:hAnsi="Times New Roman" w:cs="Times New Roman"/>
          <w:b/>
          <w:bCs/>
          <w:sz w:val="24"/>
          <w:szCs w:val="24"/>
          <w:lang w:val="en-US"/>
        </w:rPr>
        <w:t>Cultural ecosystem services and human well-being in Madagascar under climate change</w:t>
      </w:r>
    </w:p>
    <w:p w14:paraId="0C2353BC" w14:textId="77777777" w:rsidR="00923B26" w:rsidRPr="0024385C" w:rsidRDefault="00923B26" w:rsidP="00801FAA">
      <w:pPr>
        <w:spacing w:line="360" w:lineRule="auto"/>
        <w:jc w:val="center"/>
        <w:rPr>
          <w:rFonts w:ascii="Times New Roman" w:hAnsi="Times New Roman" w:cs="Times New Roman"/>
          <w:b/>
          <w:sz w:val="24"/>
          <w:szCs w:val="24"/>
          <w:lang w:val="en-US"/>
        </w:rPr>
      </w:pPr>
      <w:r w:rsidRPr="0024385C">
        <w:rPr>
          <w:rFonts w:ascii="Times New Roman" w:hAnsi="Times New Roman" w:cs="Times New Roman"/>
          <w:b/>
          <w:sz w:val="24"/>
          <w:szCs w:val="24"/>
          <w:lang w:val="en-US"/>
        </w:rPr>
        <w:t>WORKSHOP</w:t>
      </w:r>
      <w:r w:rsidR="005D54BA" w:rsidRPr="0024385C">
        <w:rPr>
          <w:rFonts w:ascii="Times New Roman" w:hAnsi="Times New Roman" w:cs="Times New Roman"/>
          <w:b/>
          <w:sz w:val="24"/>
          <w:szCs w:val="24"/>
          <w:lang w:val="en-US"/>
        </w:rPr>
        <w:t xml:space="preserve"> TRANSCRIPT</w:t>
      </w:r>
    </w:p>
    <w:p w14:paraId="42501CE0" w14:textId="77777777" w:rsidR="00923B26" w:rsidRPr="0024385C" w:rsidRDefault="00923B26" w:rsidP="00801FAA">
      <w:pPr>
        <w:spacing w:after="0" w:line="360" w:lineRule="auto"/>
        <w:jc w:val="both"/>
        <w:rPr>
          <w:rFonts w:ascii="Times New Roman" w:hAnsi="Times New Roman" w:cs="Times New Roman"/>
          <w:sz w:val="24"/>
          <w:szCs w:val="24"/>
          <w:lang w:val="en-US"/>
        </w:rPr>
      </w:pPr>
      <w:r w:rsidRPr="0024385C">
        <w:rPr>
          <w:rFonts w:ascii="Times New Roman" w:hAnsi="Times New Roman" w:cs="Times New Roman"/>
          <w:b/>
          <w:sz w:val="24"/>
          <w:szCs w:val="24"/>
          <w:lang w:val="en-US"/>
        </w:rPr>
        <w:t>Location/site</w:t>
      </w:r>
      <w:r w:rsidRPr="0024385C">
        <w:rPr>
          <w:rFonts w:ascii="Times New Roman" w:hAnsi="Times New Roman" w:cs="Times New Roman"/>
          <w:sz w:val="24"/>
          <w:szCs w:val="24"/>
          <w:lang w:val="en-US"/>
        </w:rPr>
        <w:t xml:space="preserve">:  </w:t>
      </w:r>
      <w:r w:rsidR="00801FAA" w:rsidRPr="0024385C">
        <w:rPr>
          <w:rFonts w:ascii="Times New Roman" w:hAnsi="Times New Roman" w:cs="Times New Roman"/>
          <w:sz w:val="24"/>
          <w:szCs w:val="24"/>
          <w:lang w:val="en-US"/>
        </w:rPr>
        <w:t xml:space="preserve">Rural commune </w:t>
      </w:r>
      <w:proofErr w:type="spellStart"/>
      <w:r w:rsidR="00801FAA" w:rsidRPr="0024385C">
        <w:rPr>
          <w:rFonts w:ascii="Times New Roman" w:hAnsi="Times New Roman" w:cs="Times New Roman"/>
          <w:sz w:val="24"/>
          <w:szCs w:val="24"/>
          <w:lang w:val="en-US"/>
        </w:rPr>
        <w:t>Andovoranto</w:t>
      </w:r>
      <w:proofErr w:type="spellEnd"/>
      <w:r w:rsidR="00801FAA" w:rsidRPr="0024385C">
        <w:rPr>
          <w:rFonts w:ascii="Times New Roman" w:hAnsi="Times New Roman" w:cs="Times New Roman"/>
          <w:sz w:val="24"/>
          <w:szCs w:val="24"/>
          <w:lang w:val="en-US"/>
        </w:rPr>
        <w:t xml:space="preserve">, Fokontany </w:t>
      </w:r>
      <w:proofErr w:type="spellStart"/>
      <w:r w:rsidR="00801FAA" w:rsidRPr="0024385C">
        <w:rPr>
          <w:rFonts w:ascii="Times New Roman" w:hAnsi="Times New Roman" w:cs="Times New Roman"/>
          <w:sz w:val="24"/>
          <w:szCs w:val="24"/>
          <w:lang w:val="en-US"/>
        </w:rPr>
        <w:t>Andovoranto</w:t>
      </w:r>
      <w:proofErr w:type="spellEnd"/>
    </w:p>
    <w:p w14:paraId="1670A574" w14:textId="77777777" w:rsidR="00801FAA" w:rsidRPr="0024385C" w:rsidRDefault="00923B26" w:rsidP="00801FAA">
      <w:pPr>
        <w:spacing w:after="0" w:line="360" w:lineRule="auto"/>
        <w:jc w:val="both"/>
        <w:rPr>
          <w:rFonts w:ascii="Times New Roman" w:hAnsi="Times New Roman" w:cs="Times New Roman"/>
          <w:sz w:val="24"/>
          <w:szCs w:val="24"/>
          <w:lang w:val="en-US"/>
        </w:rPr>
      </w:pPr>
      <w:r w:rsidRPr="0024385C">
        <w:rPr>
          <w:rFonts w:ascii="Times New Roman" w:hAnsi="Times New Roman" w:cs="Times New Roman"/>
          <w:b/>
          <w:sz w:val="24"/>
          <w:szCs w:val="24"/>
          <w:lang w:val="en-US"/>
        </w:rPr>
        <w:t>Date, time</w:t>
      </w:r>
      <w:r w:rsidR="00801FAA" w:rsidRPr="0024385C">
        <w:rPr>
          <w:rFonts w:ascii="Times New Roman" w:hAnsi="Times New Roman" w:cs="Times New Roman"/>
          <w:sz w:val="24"/>
          <w:szCs w:val="24"/>
          <w:lang w:val="en-US"/>
        </w:rPr>
        <w:t>: 01/09/2019, 03:00PM</w:t>
      </w:r>
    </w:p>
    <w:p w14:paraId="7A881214" w14:textId="77777777" w:rsidR="00923B26" w:rsidRPr="0024385C" w:rsidRDefault="00923B26" w:rsidP="00801FAA">
      <w:pPr>
        <w:spacing w:after="0" w:line="360" w:lineRule="auto"/>
        <w:jc w:val="both"/>
        <w:rPr>
          <w:rFonts w:ascii="Times New Roman" w:hAnsi="Times New Roman" w:cs="Times New Roman"/>
          <w:sz w:val="24"/>
          <w:szCs w:val="24"/>
          <w:lang w:val="en-US"/>
        </w:rPr>
      </w:pPr>
      <w:r w:rsidRPr="0024385C">
        <w:rPr>
          <w:rFonts w:ascii="Times New Roman" w:hAnsi="Times New Roman" w:cs="Times New Roman"/>
          <w:b/>
          <w:sz w:val="24"/>
          <w:szCs w:val="24"/>
          <w:lang w:val="en-US"/>
        </w:rPr>
        <w:t>Interviewer (initials)</w:t>
      </w:r>
      <w:r w:rsidRPr="0024385C">
        <w:rPr>
          <w:rFonts w:ascii="Times New Roman" w:hAnsi="Times New Roman" w:cs="Times New Roman"/>
          <w:sz w:val="24"/>
          <w:szCs w:val="24"/>
          <w:lang w:val="en-US"/>
        </w:rPr>
        <w:t xml:space="preserve">: ORA + PRA+ SMT </w:t>
      </w:r>
    </w:p>
    <w:p w14:paraId="512A7948" w14:textId="77777777" w:rsidR="00923B26" w:rsidRPr="0024385C" w:rsidRDefault="00923B26" w:rsidP="00801FAA">
      <w:pPr>
        <w:spacing w:after="0" w:line="360" w:lineRule="auto"/>
        <w:jc w:val="both"/>
        <w:rPr>
          <w:rFonts w:ascii="Times New Roman" w:hAnsi="Times New Roman" w:cs="Times New Roman"/>
          <w:sz w:val="24"/>
          <w:szCs w:val="24"/>
          <w:lang w:val="en-US"/>
        </w:rPr>
      </w:pPr>
      <w:r w:rsidRPr="0024385C">
        <w:rPr>
          <w:rFonts w:ascii="Times New Roman" w:hAnsi="Times New Roman" w:cs="Times New Roman"/>
          <w:b/>
          <w:sz w:val="24"/>
          <w:szCs w:val="24"/>
          <w:lang w:val="en-US"/>
        </w:rPr>
        <w:t>Length of workshop</w:t>
      </w:r>
      <w:r w:rsidRPr="0024385C">
        <w:rPr>
          <w:rFonts w:ascii="Times New Roman" w:hAnsi="Times New Roman" w:cs="Times New Roman"/>
          <w:sz w:val="24"/>
          <w:szCs w:val="24"/>
          <w:lang w:val="en-US"/>
        </w:rPr>
        <w:t xml:space="preserve">: </w:t>
      </w:r>
      <w:r w:rsidR="001C1F0E" w:rsidRPr="0024385C">
        <w:rPr>
          <w:rFonts w:ascii="Times New Roman" w:hAnsi="Times New Roman" w:cs="Times New Roman"/>
          <w:sz w:val="24"/>
          <w:szCs w:val="24"/>
          <w:lang w:val="en-US"/>
        </w:rPr>
        <w:t>01:54</w:t>
      </w:r>
    </w:p>
    <w:p w14:paraId="657BAE46" w14:textId="77777777" w:rsidR="00C458B2" w:rsidRPr="0024385C" w:rsidRDefault="00C458B2" w:rsidP="00801FAA">
      <w:pPr>
        <w:spacing w:line="360" w:lineRule="auto"/>
        <w:jc w:val="both"/>
        <w:rPr>
          <w:rFonts w:ascii="Times New Roman" w:hAnsi="Times New Roman" w:cs="Times New Roman"/>
          <w:b/>
          <w:sz w:val="24"/>
          <w:szCs w:val="24"/>
          <w:lang w:val="en-US"/>
        </w:rPr>
      </w:pPr>
    </w:p>
    <w:p w14:paraId="54D99B94" w14:textId="77777777" w:rsidR="000C3723" w:rsidRPr="0024385C" w:rsidRDefault="005B35D6" w:rsidP="00801FAA">
      <w:pPr>
        <w:pStyle w:val="Listenabsatz"/>
        <w:numPr>
          <w:ilvl w:val="0"/>
          <w:numId w:val="6"/>
        </w:num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FORMAL GREETINGS AND INTRODUCTION</w:t>
      </w:r>
    </w:p>
    <w:p w14:paraId="3B32690A" w14:textId="77777777" w:rsidR="003668E6" w:rsidRPr="0024385C" w:rsidRDefault="000C3723"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The workshop started wit</w:t>
      </w:r>
      <w:r w:rsidR="003668E6" w:rsidRPr="0024385C">
        <w:rPr>
          <w:rFonts w:ascii="Times New Roman" w:hAnsi="Times New Roman" w:cs="Times New Roman"/>
          <w:sz w:val="24"/>
          <w:szCs w:val="24"/>
          <w:lang w:val="en-US"/>
        </w:rPr>
        <w:t>h the formal greetings and acknowledgment</w:t>
      </w:r>
    </w:p>
    <w:p w14:paraId="17F46A2B" w14:textId="77777777" w:rsidR="003668E6" w:rsidRPr="0024385C" w:rsidRDefault="000C3723"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Before asking the questions to the audience, first we introduce the workshop which concerns the nature and its surroundings. Also, we explain to them that their participation </w:t>
      </w:r>
      <w:r w:rsidR="003668E6" w:rsidRPr="0024385C">
        <w:rPr>
          <w:rFonts w:ascii="Times New Roman" w:hAnsi="Times New Roman" w:cs="Times New Roman"/>
          <w:sz w:val="24"/>
          <w:szCs w:val="24"/>
          <w:lang w:val="en-US"/>
        </w:rPr>
        <w:t>and ideas are very essential to</w:t>
      </w:r>
      <w:r w:rsidRPr="0024385C">
        <w:rPr>
          <w:rFonts w:ascii="Times New Roman" w:hAnsi="Times New Roman" w:cs="Times New Roman"/>
          <w:sz w:val="24"/>
          <w:szCs w:val="24"/>
          <w:lang w:val="en-US"/>
        </w:rPr>
        <w:t xml:space="preserve"> us</w:t>
      </w:r>
      <w:r w:rsidR="003668E6" w:rsidRPr="0024385C">
        <w:rPr>
          <w:rFonts w:ascii="Times New Roman" w:hAnsi="Times New Roman" w:cs="Times New Roman"/>
          <w:sz w:val="24"/>
          <w:szCs w:val="24"/>
          <w:lang w:val="en-US"/>
        </w:rPr>
        <w:t xml:space="preserve"> and for the benefits of this workshop</w:t>
      </w:r>
      <w:r w:rsidR="003668E6" w:rsidRPr="0024385C">
        <w:rPr>
          <w:rFonts w:ascii="Times New Roman" w:hAnsi="Times New Roman" w:cs="Times New Roman"/>
          <w:b/>
          <w:sz w:val="24"/>
          <w:szCs w:val="24"/>
          <w:lang w:val="en-US"/>
        </w:rPr>
        <w:t xml:space="preserve">. </w:t>
      </w:r>
      <w:r w:rsidR="003668E6" w:rsidRPr="0024385C">
        <w:rPr>
          <w:rFonts w:ascii="Times New Roman" w:hAnsi="Times New Roman" w:cs="Times New Roman"/>
          <w:sz w:val="24"/>
          <w:szCs w:val="24"/>
          <w:lang w:val="en-US"/>
        </w:rPr>
        <w:t xml:space="preserve">Then the introduction of the members comes after: She is </w:t>
      </w:r>
      <w:proofErr w:type="spellStart"/>
      <w:r w:rsidR="003668E6" w:rsidRPr="0024385C">
        <w:rPr>
          <w:rFonts w:ascii="Times New Roman" w:hAnsi="Times New Roman" w:cs="Times New Roman"/>
          <w:sz w:val="24"/>
          <w:szCs w:val="24"/>
          <w:lang w:val="en-US"/>
        </w:rPr>
        <w:t>Ravaka</w:t>
      </w:r>
      <w:proofErr w:type="spellEnd"/>
      <w:r w:rsidR="003668E6" w:rsidRPr="0024385C">
        <w:rPr>
          <w:rFonts w:ascii="Times New Roman" w:hAnsi="Times New Roman" w:cs="Times New Roman"/>
          <w:sz w:val="24"/>
          <w:szCs w:val="24"/>
          <w:lang w:val="en-US"/>
        </w:rPr>
        <w:t xml:space="preserve">, he is </w:t>
      </w:r>
      <w:proofErr w:type="spellStart"/>
      <w:r w:rsidR="003668E6" w:rsidRPr="0024385C">
        <w:rPr>
          <w:rFonts w:ascii="Times New Roman" w:hAnsi="Times New Roman" w:cs="Times New Roman"/>
          <w:sz w:val="24"/>
          <w:szCs w:val="24"/>
          <w:lang w:val="en-US"/>
        </w:rPr>
        <w:t>Princy</w:t>
      </w:r>
      <w:proofErr w:type="spellEnd"/>
      <w:r w:rsidR="003668E6" w:rsidRPr="0024385C">
        <w:rPr>
          <w:rFonts w:ascii="Times New Roman" w:hAnsi="Times New Roman" w:cs="Times New Roman"/>
          <w:sz w:val="24"/>
          <w:szCs w:val="24"/>
          <w:lang w:val="en-US"/>
        </w:rPr>
        <w:t xml:space="preserve">, he is Jan and me </w:t>
      </w:r>
      <w:proofErr w:type="spellStart"/>
      <w:r w:rsidR="003668E6" w:rsidRPr="0024385C">
        <w:rPr>
          <w:rFonts w:ascii="Times New Roman" w:hAnsi="Times New Roman" w:cs="Times New Roman"/>
          <w:sz w:val="24"/>
          <w:szCs w:val="24"/>
          <w:lang w:val="en-US"/>
        </w:rPr>
        <w:t>Sitraka</w:t>
      </w:r>
      <w:proofErr w:type="spellEnd"/>
      <w:r w:rsidR="003668E6" w:rsidRPr="0024385C">
        <w:rPr>
          <w:rFonts w:ascii="Times New Roman" w:hAnsi="Times New Roman" w:cs="Times New Roman"/>
          <w:sz w:val="24"/>
          <w:szCs w:val="24"/>
          <w:lang w:val="en-US"/>
        </w:rPr>
        <w:t>. The four of us will talk with you all this afternoon, during this workshop.</w:t>
      </w:r>
      <w:r w:rsidR="00D33B25" w:rsidRPr="0024385C">
        <w:rPr>
          <w:rFonts w:ascii="Times New Roman" w:hAnsi="Times New Roman" w:cs="Times New Roman"/>
          <w:sz w:val="24"/>
          <w:szCs w:val="24"/>
          <w:lang w:val="en-US"/>
        </w:rPr>
        <w:t xml:space="preserve"> </w:t>
      </w:r>
    </w:p>
    <w:p w14:paraId="1699BCAE" w14:textId="77777777" w:rsidR="00643F06" w:rsidRPr="0024385C" w:rsidRDefault="005B35D6" w:rsidP="00801FAA">
      <w:pPr>
        <w:pStyle w:val="Listenabsatz"/>
        <w:numPr>
          <w:ilvl w:val="0"/>
          <w:numId w:val="6"/>
        </w:num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WORKSHOP IN GENERAL</w:t>
      </w:r>
      <w:r>
        <w:rPr>
          <w:rFonts w:ascii="Times New Roman" w:hAnsi="Times New Roman" w:cs="Times New Roman"/>
          <w:b/>
          <w:sz w:val="24"/>
          <w:szCs w:val="24"/>
          <w:lang w:val="en-US"/>
        </w:rPr>
        <w:t xml:space="preserve"> (DISCUSSION)</w:t>
      </w:r>
    </w:p>
    <w:p w14:paraId="22E81683" w14:textId="77777777" w:rsidR="008B0364" w:rsidRPr="0024385C" w:rsidRDefault="000C3723"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As I have mentioned before, we will exchange ideas about environment</w:t>
      </w:r>
      <w:r w:rsidR="008B0364" w:rsidRPr="0024385C">
        <w:rPr>
          <w:rFonts w:ascii="Times New Roman" w:hAnsi="Times New Roman" w:cs="Times New Roman"/>
          <w:sz w:val="24"/>
          <w:szCs w:val="24"/>
          <w:lang w:val="en-US"/>
        </w:rPr>
        <w:t xml:space="preserve"> and its surroundings</w:t>
      </w:r>
      <w:r w:rsidRPr="0024385C">
        <w:rPr>
          <w:rFonts w:ascii="Times New Roman" w:hAnsi="Times New Roman" w:cs="Times New Roman"/>
          <w:sz w:val="24"/>
          <w:szCs w:val="24"/>
          <w:lang w:val="en-US"/>
        </w:rPr>
        <w:t xml:space="preserve"> and the nature in general. So, to start, let me ask you </w:t>
      </w:r>
      <w:r w:rsidR="008B0364" w:rsidRPr="0024385C">
        <w:rPr>
          <w:rFonts w:ascii="Times New Roman" w:hAnsi="Times New Roman" w:cs="Times New Roman"/>
          <w:sz w:val="24"/>
          <w:szCs w:val="24"/>
          <w:lang w:val="en-US"/>
        </w:rPr>
        <w:t xml:space="preserve">first, </w:t>
      </w:r>
    </w:p>
    <w:p w14:paraId="3CB45504" w14:textId="77777777" w:rsidR="000C3723" w:rsidRPr="0024385C" w:rsidRDefault="00257820"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t>
      </w:r>
      <w:r w:rsidR="008B0364" w:rsidRPr="0024385C">
        <w:rPr>
          <w:rFonts w:ascii="Times New Roman" w:hAnsi="Times New Roman" w:cs="Times New Roman"/>
          <w:sz w:val="24"/>
          <w:szCs w:val="24"/>
          <w:lang w:val="en-US"/>
        </w:rPr>
        <w:t xml:space="preserve">What parts of nature/environment are very important for you/for the people in </w:t>
      </w:r>
      <w:proofErr w:type="spellStart"/>
      <w:r w:rsidR="008B0364" w:rsidRPr="0024385C">
        <w:rPr>
          <w:rFonts w:ascii="Times New Roman" w:hAnsi="Times New Roman" w:cs="Times New Roman"/>
          <w:sz w:val="24"/>
          <w:szCs w:val="24"/>
          <w:lang w:val="en-US"/>
        </w:rPr>
        <w:t>Andovoranto</w:t>
      </w:r>
      <w:proofErr w:type="spellEnd"/>
      <w:r w:rsidR="008B0364" w:rsidRPr="0024385C">
        <w:rPr>
          <w:rFonts w:ascii="Times New Roman" w:hAnsi="Times New Roman" w:cs="Times New Roman"/>
          <w:sz w:val="24"/>
          <w:szCs w:val="24"/>
          <w:lang w:val="en-US"/>
        </w:rPr>
        <w:t>? The debate is open!!!</w:t>
      </w:r>
    </w:p>
    <w:p w14:paraId="6D2E417C" w14:textId="77777777" w:rsidR="00257820" w:rsidRPr="0024385C" w:rsidRDefault="008B0364"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Everyone is allowed to </w:t>
      </w:r>
      <w:r w:rsidR="00257820" w:rsidRPr="0024385C">
        <w:rPr>
          <w:rFonts w:ascii="Times New Roman" w:hAnsi="Times New Roman" w:cs="Times New Roman"/>
          <w:sz w:val="24"/>
          <w:szCs w:val="24"/>
          <w:lang w:val="en-US"/>
        </w:rPr>
        <w:t>speak even children, because they also have their own ideas and I will write your responses on those papers, so that everyone can look at them.</w:t>
      </w:r>
    </w:p>
    <w:p w14:paraId="22931361" w14:textId="77777777" w:rsidR="00257820" w:rsidRPr="0024385C" w:rsidRDefault="00257820"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Whenever you did not understand the question, please feel free to ask me to explain more.</w:t>
      </w:r>
    </w:p>
    <w:p w14:paraId="7F5B4847" w14:textId="77777777" w:rsidR="00257820" w:rsidRPr="0024385C" w:rsidRDefault="002E5FFD"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w:t>
      </w:r>
      <w:r w:rsidR="00257820" w:rsidRPr="0024385C">
        <w:rPr>
          <w:rFonts w:ascii="Times New Roman" w:hAnsi="Times New Roman" w:cs="Times New Roman"/>
          <w:sz w:val="24"/>
          <w:szCs w:val="24"/>
          <w:lang w:val="en-US"/>
        </w:rPr>
        <w:t>an: Could you explain more then?</w:t>
      </w:r>
    </w:p>
    <w:p w14:paraId="6BF0B60A" w14:textId="77777777" w:rsidR="00257820" w:rsidRPr="0024385C" w:rsidRDefault="00257820"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t>
      </w:r>
      <w:r w:rsidR="002E5FFD" w:rsidRPr="0024385C">
        <w:rPr>
          <w:rFonts w:ascii="Times New Roman" w:hAnsi="Times New Roman" w:cs="Times New Roman"/>
          <w:sz w:val="24"/>
          <w:szCs w:val="24"/>
          <w:lang w:val="en-US"/>
        </w:rPr>
        <w:t>Alright, concerning the important parts of natural environment…well let me start with this simple question then, what is environment or nature of you? That is the question to open the discussion</w:t>
      </w:r>
    </w:p>
    <w:p w14:paraId="0C848D5B" w14:textId="77777777" w:rsidR="002E5FFD" w:rsidRPr="0024385C" w:rsidRDefault="002E5FFD"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Teacher should respond first because they </w:t>
      </w:r>
      <w:r w:rsidR="001C1F0E" w:rsidRPr="0024385C">
        <w:rPr>
          <w:rFonts w:ascii="Times New Roman" w:hAnsi="Times New Roman" w:cs="Times New Roman"/>
          <w:sz w:val="24"/>
          <w:szCs w:val="24"/>
          <w:lang w:val="en-US"/>
        </w:rPr>
        <w:t>explain</w:t>
      </w:r>
      <w:r w:rsidRPr="0024385C">
        <w:rPr>
          <w:rFonts w:ascii="Times New Roman" w:hAnsi="Times New Roman" w:cs="Times New Roman"/>
          <w:sz w:val="24"/>
          <w:szCs w:val="24"/>
          <w:lang w:val="en-US"/>
        </w:rPr>
        <w:t xml:space="preserve"> that to kids</w:t>
      </w:r>
    </w:p>
    <w:p w14:paraId="542F88F1" w14:textId="77777777" w:rsidR="002E5FFD" w:rsidRPr="0024385C" w:rsidRDefault="002E5FFD"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Do we have teacher among us here?</w:t>
      </w:r>
    </w:p>
    <w:p w14:paraId="3EA557D3" w14:textId="77777777" w:rsidR="002E5FFD" w:rsidRPr="0024385C" w:rsidRDefault="002E5FFD"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Yes</w:t>
      </w:r>
    </w:p>
    <w:p w14:paraId="6826FE0F" w14:textId="77777777" w:rsidR="002E5FFD" w:rsidRPr="0024385C" w:rsidRDefault="002E5FFD"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Woman</w:t>
      </w:r>
      <w:r w:rsidR="001C1F0E" w:rsidRPr="0024385C">
        <w:rPr>
          <w:rFonts w:ascii="Times New Roman" w:hAnsi="Times New Roman" w:cs="Times New Roman"/>
          <w:sz w:val="24"/>
          <w:szCs w:val="24"/>
          <w:lang w:val="en-US"/>
        </w:rPr>
        <w:t>: Environment is the set of</w:t>
      </w:r>
      <w:r w:rsidRPr="0024385C">
        <w:rPr>
          <w:rFonts w:ascii="Times New Roman" w:hAnsi="Times New Roman" w:cs="Times New Roman"/>
          <w:sz w:val="24"/>
          <w:szCs w:val="24"/>
          <w:lang w:val="en-US"/>
        </w:rPr>
        <w:t xml:space="preserve"> air, </w:t>
      </w:r>
      <w:r w:rsidR="001260DE" w:rsidRPr="0024385C">
        <w:rPr>
          <w:rFonts w:ascii="Times New Roman" w:hAnsi="Times New Roman" w:cs="Times New Roman"/>
          <w:sz w:val="24"/>
          <w:szCs w:val="24"/>
          <w:lang w:val="en-US"/>
        </w:rPr>
        <w:t xml:space="preserve">sea, clouds, plants </w:t>
      </w:r>
      <w:r w:rsidR="003C0FE8" w:rsidRPr="0024385C">
        <w:rPr>
          <w:rFonts w:ascii="Times New Roman" w:hAnsi="Times New Roman" w:cs="Times New Roman"/>
          <w:sz w:val="24"/>
          <w:szCs w:val="24"/>
          <w:lang w:val="en-US"/>
        </w:rPr>
        <w:t xml:space="preserve">etc. That is the definition of nature </w:t>
      </w:r>
      <w:proofErr w:type="spellStart"/>
      <w:r w:rsidR="003C0FE8" w:rsidRPr="0024385C">
        <w:rPr>
          <w:rFonts w:ascii="Times New Roman" w:hAnsi="Times New Roman" w:cs="Times New Roman"/>
          <w:sz w:val="24"/>
          <w:szCs w:val="24"/>
          <w:lang w:val="en-US"/>
        </w:rPr>
        <w:t>Sitraka</w:t>
      </w:r>
      <w:proofErr w:type="spellEnd"/>
      <w:r w:rsidR="003C0FE8" w:rsidRPr="0024385C">
        <w:rPr>
          <w:rFonts w:ascii="Times New Roman" w:hAnsi="Times New Roman" w:cs="Times New Roman"/>
          <w:sz w:val="24"/>
          <w:szCs w:val="24"/>
          <w:lang w:val="en-US"/>
        </w:rPr>
        <w:t>: Does someone something to add?</w:t>
      </w:r>
    </w:p>
    <w:p w14:paraId="3AED7F6F" w14:textId="77777777" w:rsidR="003C0FE8" w:rsidRPr="0024385C" w:rsidRDefault="003C0FE8"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Woman: Sun.</w:t>
      </w:r>
    </w:p>
    <w:p w14:paraId="443E9413" w14:textId="77777777" w:rsidR="003C0FE8" w:rsidRPr="0024385C" w:rsidRDefault="003C0FE8"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Yes, good! We can help her to give more definition</w:t>
      </w:r>
    </w:p>
    <w:p w14:paraId="2FC37312" w14:textId="77777777" w:rsidR="003C0FE8" w:rsidRPr="0024385C" w:rsidRDefault="003C0FE8"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Water, </w:t>
      </w:r>
      <w:r w:rsidR="001C1F0E" w:rsidRPr="0024385C">
        <w:rPr>
          <w:rFonts w:ascii="Times New Roman" w:hAnsi="Times New Roman" w:cs="Times New Roman"/>
          <w:sz w:val="24"/>
          <w:szCs w:val="24"/>
          <w:lang w:val="en-US"/>
        </w:rPr>
        <w:t xml:space="preserve">every living creature and species </w:t>
      </w:r>
    </w:p>
    <w:p w14:paraId="78224F07" w14:textId="77777777" w:rsidR="003C0FE8" w:rsidRPr="0024385C" w:rsidRDefault="003C0FE8"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Everyone may have different view of the nature. Those definitions are hers, what about the others? After a few minutes of non-responses, please do not force me to choose someone to answer</w:t>
      </w:r>
      <w:r w:rsidR="00483455" w:rsidRPr="0024385C">
        <w:rPr>
          <w:rFonts w:ascii="Times New Roman" w:hAnsi="Times New Roman" w:cs="Times New Roman"/>
          <w:sz w:val="24"/>
          <w:szCs w:val="24"/>
          <w:lang w:val="en-US"/>
        </w:rPr>
        <w:t xml:space="preserve"> [laugh]. I’m just trying to make a good atmosphere, but we’re here to exchange ideas and your responses, opinions are meaningful to us. That’s the reason we want you to answer-back our question about environment.</w:t>
      </w:r>
    </w:p>
    <w:p w14:paraId="573EC969" w14:textId="77777777" w:rsidR="00483455" w:rsidRPr="0024385C" w:rsidRDefault="00483455"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Well, is there anything you can add apart from what is already said and written? Or do you think there is no more definition of environment? Does someone </w:t>
      </w:r>
      <w:r w:rsidR="006261FE" w:rsidRPr="0024385C">
        <w:rPr>
          <w:rFonts w:ascii="Times New Roman" w:hAnsi="Times New Roman" w:cs="Times New Roman"/>
          <w:sz w:val="24"/>
          <w:szCs w:val="24"/>
          <w:lang w:val="en-US"/>
        </w:rPr>
        <w:t xml:space="preserve">have </w:t>
      </w:r>
      <w:r w:rsidRPr="0024385C">
        <w:rPr>
          <w:rFonts w:ascii="Times New Roman" w:hAnsi="Times New Roman" w:cs="Times New Roman"/>
          <w:sz w:val="24"/>
          <w:szCs w:val="24"/>
          <w:lang w:val="en-US"/>
        </w:rPr>
        <w:t xml:space="preserve">something to </w:t>
      </w:r>
      <w:r w:rsidR="006261FE" w:rsidRPr="0024385C">
        <w:rPr>
          <w:rFonts w:ascii="Times New Roman" w:hAnsi="Times New Roman" w:cs="Times New Roman"/>
          <w:sz w:val="24"/>
          <w:szCs w:val="24"/>
          <w:lang w:val="en-US"/>
        </w:rPr>
        <w:t>say more</w:t>
      </w:r>
      <w:r w:rsidRPr="0024385C">
        <w:rPr>
          <w:rFonts w:ascii="Times New Roman" w:hAnsi="Times New Roman" w:cs="Times New Roman"/>
          <w:sz w:val="24"/>
          <w:szCs w:val="24"/>
          <w:lang w:val="en-US"/>
        </w:rPr>
        <w:t>?</w:t>
      </w:r>
    </w:p>
    <w:p w14:paraId="1EC1A361" w14:textId="77777777" w:rsidR="00483455" w:rsidRPr="0024385C" w:rsidRDefault="00483455"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t>
      </w:r>
      <w:r w:rsidR="00BC6BCB" w:rsidRPr="0024385C">
        <w:rPr>
          <w:rFonts w:ascii="Times New Roman" w:hAnsi="Times New Roman" w:cs="Times New Roman"/>
          <w:sz w:val="24"/>
          <w:szCs w:val="24"/>
          <w:lang w:val="en-US"/>
        </w:rPr>
        <w:t xml:space="preserve">Or we can reformulate our question like, what </w:t>
      </w:r>
      <w:r w:rsidR="006261FE" w:rsidRPr="0024385C">
        <w:rPr>
          <w:rFonts w:ascii="Times New Roman" w:hAnsi="Times New Roman" w:cs="Times New Roman"/>
          <w:sz w:val="24"/>
          <w:szCs w:val="24"/>
          <w:lang w:val="en-US"/>
        </w:rPr>
        <w:t>are the natural worlds</w:t>
      </w:r>
      <w:r w:rsidR="00BC6BCB" w:rsidRPr="0024385C">
        <w:rPr>
          <w:rFonts w:ascii="Times New Roman" w:hAnsi="Times New Roman" w:cs="Times New Roman"/>
          <w:sz w:val="24"/>
          <w:szCs w:val="24"/>
          <w:lang w:val="en-US"/>
        </w:rPr>
        <w:t xml:space="preserve"> that you see around here?</w:t>
      </w:r>
      <w:r w:rsidRPr="0024385C">
        <w:rPr>
          <w:rFonts w:ascii="Times New Roman" w:hAnsi="Times New Roman" w:cs="Times New Roman"/>
          <w:sz w:val="24"/>
          <w:szCs w:val="24"/>
          <w:lang w:val="en-US"/>
        </w:rPr>
        <w:t xml:space="preserve"> </w:t>
      </w:r>
    </w:p>
    <w:p w14:paraId="05A578BD" w14:textId="77777777" w:rsidR="00BC6BCB" w:rsidRPr="0024385C" w:rsidRDefault="00BC6BCB"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Young girl: environment is </w:t>
      </w:r>
      <w:r w:rsidR="00D75F39" w:rsidRPr="0024385C">
        <w:rPr>
          <w:rFonts w:ascii="Times New Roman" w:hAnsi="Times New Roman" w:cs="Times New Roman"/>
          <w:sz w:val="24"/>
          <w:szCs w:val="24"/>
          <w:lang w:val="en-US"/>
        </w:rPr>
        <w:t xml:space="preserve">all the natural materials </w:t>
      </w:r>
      <w:r w:rsidRPr="0024385C">
        <w:rPr>
          <w:rFonts w:ascii="Times New Roman" w:hAnsi="Times New Roman" w:cs="Times New Roman"/>
          <w:sz w:val="24"/>
          <w:szCs w:val="24"/>
          <w:lang w:val="en-US"/>
        </w:rPr>
        <w:t>that we use for everyday life.</w:t>
      </w:r>
    </w:p>
    <w:p w14:paraId="38159C7D" w14:textId="77777777" w:rsidR="00BC6BCB" w:rsidRPr="0024385C" w:rsidRDefault="00BC6BCB"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like what?</w:t>
      </w:r>
    </w:p>
    <w:p w14:paraId="3021393C" w14:textId="77777777" w:rsidR="00BC6BCB" w:rsidRPr="0024385C" w:rsidRDefault="00BC6BCB"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Young girl: All we</w:t>
      </w:r>
      <w:r w:rsidR="0070752B">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have said before: water,</w:t>
      </w:r>
    </w:p>
    <w:p w14:paraId="059D73C3" w14:textId="77777777" w:rsidR="00BC6BCB" w:rsidRPr="0024385C" w:rsidRDefault="00BC6BCB"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Does someone have another idea of environment?</w:t>
      </w:r>
    </w:p>
    <w:p w14:paraId="046EC5D4" w14:textId="77777777" w:rsidR="001260DE" w:rsidRPr="0024385C" w:rsidRDefault="001260DE"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Sir, young girl, young boy…come on!! Share your ideas</w:t>
      </w:r>
    </w:p>
    <w:p w14:paraId="28A7FC28" w14:textId="77777777" w:rsidR="001260DE" w:rsidRPr="0024385C" w:rsidRDefault="001260DE"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Young boy: forest.</w:t>
      </w:r>
    </w:p>
    <w:p w14:paraId="4F814F77" w14:textId="77777777" w:rsidR="001260DE" w:rsidRPr="0024385C" w:rsidRDefault="001260DE"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Forest is part of plants, but it’s ok, let’s write forest</w:t>
      </w:r>
    </w:p>
    <w:p w14:paraId="2ED26644" w14:textId="77777777" w:rsidR="001260DE" w:rsidRPr="0024385C" w:rsidRDefault="001260DE"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Young boy: Soil</w:t>
      </w:r>
    </w:p>
    <w:p w14:paraId="58AA16F8" w14:textId="77777777" w:rsidR="001260DE" w:rsidRPr="0024385C" w:rsidRDefault="001260D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Whenever you still have ideas, do not hesitate to </w:t>
      </w:r>
      <w:r w:rsidR="00120974" w:rsidRPr="0024385C">
        <w:rPr>
          <w:rFonts w:ascii="Times New Roman" w:hAnsi="Times New Roman" w:cs="Times New Roman"/>
          <w:sz w:val="24"/>
          <w:szCs w:val="24"/>
          <w:lang w:val="en-US"/>
        </w:rPr>
        <w:t xml:space="preserve">share </w:t>
      </w:r>
      <w:r w:rsidRPr="0024385C">
        <w:rPr>
          <w:rFonts w:ascii="Times New Roman" w:hAnsi="Times New Roman" w:cs="Times New Roman"/>
          <w:sz w:val="24"/>
          <w:szCs w:val="24"/>
          <w:lang w:val="en-US"/>
        </w:rPr>
        <w:t>them</w:t>
      </w:r>
    </w:p>
    <w:p w14:paraId="104000E3" w14:textId="77777777" w:rsidR="001260DE" w:rsidRPr="0024385C" w:rsidRDefault="001260DE" w:rsidP="00E14128">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Ok, let’</w:t>
      </w:r>
      <w:r w:rsidR="002C7B79" w:rsidRPr="0024385C">
        <w:rPr>
          <w:rFonts w:ascii="Times New Roman" w:hAnsi="Times New Roman" w:cs="Times New Roman"/>
          <w:sz w:val="24"/>
          <w:szCs w:val="24"/>
          <w:lang w:val="en-US"/>
        </w:rPr>
        <w:t>s suppose that these items</w:t>
      </w:r>
      <w:r w:rsidRPr="0024385C">
        <w:rPr>
          <w:rFonts w:ascii="Times New Roman" w:hAnsi="Times New Roman" w:cs="Times New Roman"/>
          <w:sz w:val="24"/>
          <w:szCs w:val="24"/>
          <w:lang w:val="en-US"/>
        </w:rPr>
        <w:t xml:space="preserve"> are the environment in general</w:t>
      </w:r>
      <w:r w:rsidR="002C7B79" w:rsidRPr="0024385C">
        <w:rPr>
          <w:rFonts w:ascii="Times New Roman" w:hAnsi="Times New Roman" w:cs="Times New Roman"/>
          <w:sz w:val="24"/>
          <w:szCs w:val="24"/>
          <w:lang w:val="en-US"/>
        </w:rPr>
        <w:t>, now let me ask you which one is significant for you, or what parts of them are very important to</w:t>
      </w:r>
      <w:r w:rsidR="0050623F" w:rsidRPr="0024385C">
        <w:rPr>
          <w:rFonts w:ascii="Times New Roman" w:hAnsi="Times New Roman" w:cs="Times New Roman"/>
          <w:sz w:val="24"/>
          <w:szCs w:val="24"/>
          <w:lang w:val="en-US"/>
        </w:rPr>
        <w:t xml:space="preserve"> </w:t>
      </w:r>
      <w:proofErr w:type="spellStart"/>
      <w:r w:rsidR="0050623F" w:rsidRPr="0024385C">
        <w:rPr>
          <w:rFonts w:ascii="Times New Roman" w:hAnsi="Times New Roman" w:cs="Times New Roman"/>
          <w:sz w:val="24"/>
          <w:szCs w:val="24"/>
          <w:lang w:val="en-US"/>
        </w:rPr>
        <w:t>Andovoranto’s</w:t>
      </w:r>
      <w:proofErr w:type="spellEnd"/>
      <w:r w:rsidR="0050623F" w:rsidRPr="0024385C">
        <w:rPr>
          <w:rFonts w:ascii="Times New Roman" w:hAnsi="Times New Roman" w:cs="Times New Roman"/>
          <w:sz w:val="24"/>
          <w:szCs w:val="24"/>
          <w:lang w:val="en-US"/>
        </w:rPr>
        <w:t xml:space="preserve"> people</w:t>
      </w:r>
      <w:r w:rsidR="002C7B79" w:rsidRPr="0024385C">
        <w:rPr>
          <w:rFonts w:ascii="Times New Roman" w:hAnsi="Times New Roman" w:cs="Times New Roman"/>
          <w:sz w:val="24"/>
          <w:szCs w:val="24"/>
          <w:lang w:val="en-US"/>
        </w:rPr>
        <w:t>?</w:t>
      </w:r>
    </w:p>
    <w:p w14:paraId="026EC150" w14:textId="77777777" w:rsidR="0050623F" w:rsidRPr="0024385C" w:rsidRDefault="0050623F" w:rsidP="00E14128">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Sea, Forest, Soil, Plants, air, Water, Human, animals and birds</w:t>
      </w:r>
    </w:p>
    <w:p w14:paraId="6DFABA0E" w14:textId="77777777" w:rsidR="0050623F" w:rsidRPr="0024385C" w:rsidRDefault="0050623F" w:rsidP="00E14128">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I think y</w:t>
      </w:r>
      <w:r w:rsidR="00485340" w:rsidRPr="0024385C">
        <w:rPr>
          <w:rFonts w:ascii="Times New Roman" w:hAnsi="Times New Roman" w:cs="Times New Roman"/>
          <w:sz w:val="24"/>
          <w:szCs w:val="24"/>
          <w:lang w:val="en-US"/>
        </w:rPr>
        <w:t xml:space="preserve">ou have given good ideas; all those definitions and ideas are from you. So, let’s try to look them one by one. First, if we will take forest, why do you think it is important for </w:t>
      </w:r>
      <w:proofErr w:type="spellStart"/>
      <w:r w:rsidR="00485340" w:rsidRPr="0070752B">
        <w:rPr>
          <w:rFonts w:ascii="Times New Roman" w:hAnsi="Times New Roman" w:cs="Times New Roman"/>
          <w:sz w:val="24"/>
          <w:szCs w:val="24"/>
          <w:lang w:val="en-US"/>
        </w:rPr>
        <w:t>Andovoranto</w:t>
      </w:r>
      <w:proofErr w:type="spellEnd"/>
      <w:r w:rsidR="00485340" w:rsidRPr="0024385C">
        <w:rPr>
          <w:rFonts w:ascii="Times New Roman" w:hAnsi="Times New Roman" w:cs="Times New Roman"/>
          <w:sz w:val="24"/>
          <w:szCs w:val="24"/>
          <w:lang w:val="en-US"/>
        </w:rPr>
        <w:t>?</w:t>
      </w:r>
    </w:p>
    <w:p w14:paraId="46C09A6E" w14:textId="77777777" w:rsidR="00485340" w:rsidRPr="0024385C" w:rsidRDefault="00485340" w:rsidP="00E14128">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Because it provides rain</w:t>
      </w:r>
    </w:p>
    <w:p w14:paraId="65F15BBB" w14:textId="77777777" w:rsidR="00485340" w:rsidRPr="0024385C" w:rsidRDefault="00485340" w:rsidP="00E14128">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Yes, another importance of forest?</w:t>
      </w:r>
    </w:p>
    <w:p w14:paraId="7758F2BE" w14:textId="77777777" w:rsidR="00485340" w:rsidRPr="0024385C" w:rsidRDefault="00485340" w:rsidP="00E14128">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w:t>
      </w:r>
      <w:r w:rsidR="000C71B7" w:rsidRPr="0024385C">
        <w:rPr>
          <w:rFonts w:ascii="Times New Roman" w:hAnsi="Times New Roman" w:cs="Times New Roman"/>
          <w:sz w:val="24"/>
          <w:szCs w:val="24"/>
          <w:lang w:val="en-US"/>
        </w:rPr>
        <w:t>Source of income</w:t>
      </w:r>
    </w:p>
    <w:p w14:paraId="2A654CC0" w14:textId="77777777" w:rsidR="00D75F39" w:rsidRPr="0024385C" w:rsidRDefault="00D75F3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Could you explain a little bit this idea of “source of income”. We know that everyone </w:t>
      </w:r>
      <w:proofErr w:type="gramStart"/>
      <w:r w:rsidRPr="0024385C">
        <w:rPr>
          <w:rFonts w:ascii="Times New Roman" w:hAnsi="Times New Roman" w:cs="Times New Roman"/>
          <w:sz w:val="24"/>
          <w:szCs w:val="24"/>
          <w:lang w:val="en-US"/>
        </w:rPr>
        <w:t>search</w:t>
      </w:r>
      <w:proofErr w:type="gramEnd"/>
      <w:r w:rsidRPr="0024385C">
        <w:rPr>
          <w:rFonts w:ascii="Times New Roman" w:hAnsi="Times New Roman" w:cs="Times New Roman"/>
          <w:sz w:val="24"/>
          <w:szCs w:val="24"/>
          <w:lang w:val="en-US"/>
        </w:rPr>
        <w:t xml:space="preserve"> </w:t>
      </w:r>
      <w:r w:rsidR="00CA40D3" w:rsidRPr="0024385C">
        <w:rPr>
          <w:rFonts w:ascii="Times New Roman" w:hAnsi="Times New Roman" w:cs="Times New Roman"/>
          <w:sz w:val="24"/>
          <w:szCs w:val="24"/>
          <w:lang w:val="en-US"/>
        </w:rPr>
        <w:t xml:space="preserve">for income, but what exactly stipulates </w:t>
      </w:r>
      <w:r w:rsidRPr="0024385C">
        <w:rPr>
          <w:rFonts w:ascii="Times New Roman" w:hAnsi="Times New Roman" w:cs="Times New Roman"/>
          <w:sz w:val="24"/>
          <w:szCs w:val="24"/>
          <w:lang w:val="en-US"/>
        </w:rPr>
        <w:t>forest as income?</w:t>
      </w:r>
    </w:p>
    <w:p w14:paraId="0B3E209E" w14:textId="77777777" w:rsidR="00D75F39" w:rsidRPr="0024385C" w:rsidRDefault="00D75F3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for charcoal production, for house </w:t>
      </w:r>
      <w:r w:rsidR="00CA40D3" w:rsidRPr="0024385C">
        <w:rPr>
          <w:rFonts w:ascii="Times New Roman" w:hAnsi="Times New Roman" w:cs="Times New Roman"/>
          <w:sz w:val="24"/>
          <w:szCs w:val="24"/>
          <w:lang w:val="en-US"/>
        </w:rPr>
        <w:t>construction</w:t>
      </w:r>
    </w:p>
    <w:p w14:paraId="69761015" w14:textId="77777777" w:rsidR="00D75F39" w:rsidRPr="0024385C" w:rsidRDefault="00D75F3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apart from those uses, why forest is important for you?</w:t>
      </w:r>
    </w:p>
    <w:p w14:paraId="7153E8CA" w14:textId="77777777" w:rsidR="00D75F39" w:rsidRPr="0024385C" w:rsidRDefault="00D75F3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for firewood</w:t>
      </w:r>
    </w:p>
    <w:p w14:paraId="3B16948E" w14:textId="77777777" w:rsidR="00D75F39" w:rsidRPr="0024385C" w:rsidRDefault="00D75F3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Another forest </w:t>
      </w:r>
      <w:r w:rsidR="00CA40D3" w:rsidRPr="0024385C">
        <w:rPr>
          <w:rFonts w:ascii="Times New Roman" w:hAnsi="Times New Roman" w:cs="Times New Roman"/>
          <w:sz w:val="24"/>
          <w:szCs w:val="24"/>
          <w:lang w:val="en-US"/>
        </w:rPr>
        <w:t>value</w:t>
      </w:r>
      <w:r w:rsidRPr="0024385C">
        <w:rPr>
          <w:rFonts w:ascii="Times New Roman" w:hAnsi="Times New Roman" w:cs="Times New Roman"/>
          <w:sz w:val="24"/>
          <w:szCs w:val="24"/>
          <w:lang w:val="en-US"/>
        </w:rPr>
        <w:t>?</w:t>
      </w:r>
    </w:p>
    <w:p w14:paraId="6C4DD922" w14:textId="77777777" w:rsidR="00D75F39" w:rsidRPr="0024385C" w:rsidRDefault="00D75F3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Forest is </w:t>
      </w:r>
      <w:r w:rsidR="0043055C" w:rsidRPr="0024385C">
        <w:rPr>
          <w:rFonts w:ascii="Times New Roman" w:hAnsi="Times New Roman" w:cs="Times New Roman"/>
          <w:sz w:val="24"/>
          <w:szCs w:val="24"/>
          <w:lang w:val="en-US"/>
        </w:rPr>
        <w:t>very essential as it is a shelter for some animals</w:t>
      </w:r>
    </w:p>
    <w:p w14:paraId="018FED7C" w14:textId="77777777" w:rsidR="00D75F39" w:rsidRPr="0024385C" w:rsidRDefault="00D75F3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could you give us some examples of animals that we can find in the forest?</w:t>
      </w:r>
    </w:p>
    <w:p w14:paraId="0996528A" w14:textId="77777777" w:rsidR="00D75F39" w:rsidRPr="0024385C" w:rsidRDefault="008139B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w:t>
      </w:r>
      <w:r w:rsidR="00CA40D3" w:rsidRPr="0024385C">
        <w:rPr>
          <w:rFonts w:ascii="Times New Roman" w:hAnsi="Times New Roman" w:cs="Times New Roman"/>
          <w:sz w:val="24"/>
          <w:szCs w:val="24"/>
          <w:lang w:val="en-US"/>
        </w:rPr>
        <w:t xml:space="preserve">Wild boar </w:t>
      </w:r>
    </w:p>
    <w:p w14:paraId="66E93D37" w14:textId="77777777" w:rsidR="008139B9" w:rsidRPr="0024385C" w:rsidRDefault="008139B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Woman: Lemurs</w:t>
      </w:r>
    </w:p>
    <w:p w14:paraId="1CDE5E75" w14:textId="77777777" w:rsidR="008139B9" w:rsidRPr="0024385C" w:rsidRDefault="008139B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w:t>
      </w:r>
      <w:r w:rsidR="008D5015" w:rsidRPr="0024385C">
        <w:rPr>
          <w:rFonts w:ascii="Times New Roman" w:hAnsi="Times New Roman" w:cs="Times New Roman"/>
          <w:sz w:val="24"/>
          <w:szCs w:val="24"/>
          <w:lang w:val="en-US"/>
        </w:rPr>
        <w:t>Guineafowl</w:t>
      </w:r>
    </w:p>
    <w:p w14:paraId="19DA66DA" w14:textId="77777777" w:rsidR="008139B9" w:rsidRPr="0024385C" w:rsidRDefault="008139B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Snake </w:t>
      </w:r>
    </w:p>
    <w:p w14:paraId="6AA88372" w14:textId="77777777" w:rsidR="008139B9" w:rsidRPr="0024385C" w:rsidRDefault="008139B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Alright. Those you have cited are the reason of forest importance, now I would like to ask, where can we find forest in </w:t>
      </w:r>
      <w:proofErr w:type="spellStart"/>
      <w:r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w:t>
      </w:r>
    </w:p>
    <w:p w14:paraId="5DC7ACD7" w14:textId="77777777" w:rsidR="0070507E" w:rsidRPr="0024385C" w:rsidRDefault="0070507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at </w:t>
      </w:r>
      <w:proofErr w:type="spellStart"/>
      <w:r w:rsidRPr="0024385C">
        <w:rPr>
          <w:rFonts w:ascii="Times New Roman" w:hAnsi="Times New Roman" w:cs="Times New Roman"/>
          <w:sz w:val="24"/>
          <w:szCs w:val="24"/>
          <w:lang w:val="en-US"/>
        </w:rPr>
        <w:t>Andobo</w:t>
      </w:r>
      <w:proofErr w:type="spellEnd"/>
    </w:p>
    <w:p w14:paraId="503E9AAE" w14:textId="77777777" w:rsidR="0070507E" w:rsidRPr="0024385C" w:rsidRDefault="0070507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xml:space="preserve">: Here is a map of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Ambila</w:t>
      </w:r>
      <w:proofErr w:type="spellEnd"/>
      <w:r w:rsidRPr="0024385C">
        <w:rPr>
          <w:rFonts w:ascii="Times New Roman" w:hAnsi="Times New Roman" w:cs="Times New Roman"/>
          <w:sz w:val="24"/>
          <w:szCs w:val="24"/>
          <w:lang w:val="en-US"/>
        </w:rPr>
        <w:t xml:space="preserve">, could you show us and point out </w:t>
      </w:r>
      <w:r w:rsidR="008D5015" w:rsidRPr="0024385C">
        <w:rPr>
          <w:rFonts w:ascii="Times New Roman" w:hAnsi="Times New Roman" w:cs="Times New Roman"/>
          <w:sz w:val="24"/>
          <w:szCs w:val="24"/>
          <w:lang w:val="en-US"/>
        </w:rPr>
        <w:t>o</w:t>
      </w:r>
      <w:r w:rsidRPr="0024385C">
        <w:rPr>
          <w:rFonts w:ascii="Times New Roman" w:hAnsi="Times New Roman" w:cs="Times New Roman"/>
          <w:sz w:val="24"/>
          <w:szCs w:val="24"/>
          <w:lang w:val="en-US"/>
        </w:rPr>
        <w:t xml:space="preserve">n this map that place of </w:t>
      </w:r>
      <w:proofErr w:type="spellStart"/>
      <w:r w:rsidRPr="0024385C">
        <w:rPr>
          <w:rFonts w:ascii="Times New Roman" w:hAnsi="Times New Roman" w:cs="Times New Roman"/>
          <w:sz w:val="24"/>
          <w:szCs w:val="24"/>
          <w:lang w:val="en-US"/>
        </w:rPr>
        <w:t>Andobo</w:t>
      </w:r>
      <w:proofErr w:type="spellEnd"/>
      <w:r w:rsidRPr="0024385C">
        <w:rPr>
          <w:rFonts w:ascii="Times New Roman" w:hAnsi="Times New Roman" w:cs="Times New Roman"/>
          <w:sz w:val="24"/>
          <w:szCs w:val="24"/>
          <w:lang w:val="en-US"/>
        </w:rPr>
        <w:t xml:space="preserve"> please?</w:t>
      </w:r>
    </w:p>
    <w:p w14:paraId="0CC0F89B" w14:textId="77777777" w:rsidR="00856AAA" w:rsidRPr="0024385C" w:rsidRDefault="00856A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[Showing them the map of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channel…., they take a little </w:t>
      </w:r>
      <w:r w:rsidR="0043055C" w:rsidRPr="0024385C">
        <w:rPr>
          <w:rFonts w:ascii="Times New Roman" w:hAnsi="Times New Roman" w:cs="Times New Roman"/>
          <w:sz w:val="24"/>
          <w:szCs w:val="24"/>
          <w:lang w:val="en-US"/>
        </w:rPr>
        <w:t>time to try to understand the map…then they point out</w:t>
      </w:r>
      <w:r w:rsidRPr="0024385C">
        <w:rPr>
          <w:rFonts w:ascii="Times New Roman" w:hAnsi="Times New Roman" w:cs="Times New Roman"/>
          <w:sz w:val="24"/>
          <w:szCs w:val="24"/>
          <w:lang w:val="en-US"/>
        </w:rPr>
        <w:t>]</w:t>
      </w:r>
    </w:p>
    <w:p w14:paraId="620DFB4B" w14:textId="77777777" w:rsidR="0043055C" w:rsidRPr="0024385C" w:rsidRDefault="0043055C">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he indicates on the map the place where the forest is located. It is 5 km from here (the place wher</w:t>
      </w:r>
      <w:r w:rsidR="0090175B" w:rsidRPr="0024385C">
        <w:rPr>
          <w:rFonts w:ascii="Times New Roman" w:hAnsi="Times New Roman" w:cs="Times New Roman"/>
          <w:sz w:val="24"/>
          <w:szCs w:val="24"/>
          <w:lang w:val="en-US"/>
        </w:rPr>
        <w:t>e the workshop is done) to the N</w:t>
      </w:r>
      <w:r w:rsidRPr="0024385C">
        <w:rPr>
          <w:rFonts w:ascii="Times New Roman" w:hAnsi="Times New Roman" w:cs="Times New Roman"/>
          <w:sz w:val="24"/>
          <w:szCs w:val="24"/>
          <w:lang w:val="en-US"/>
        </w:rPr>
        <w:t>orth.</w:t>
      </w:r>
    </w:p>
    <w:p w14:paraId="4D6E53CC" w14:textId="77777777" w:rsidR="0090175B" w:rsidRPr="0024385C" w:rsidRDefault="0090175B">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[We marked the place on the map]</w:t>
      </w:r>
    </w:p>
    <w:p w14:paraId="1C919400" w14:textId="77777777" w:rsidR="008139B9" w:rsidRPr="0024385C" w:rsidRDefault="0090175B">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Still we have those lemurs inside that forest?</w:t>
      </w:r>
    </w:p>
    <w:p w14:paraId="17E78424" w14:textId="77777777" w:rsidR="0090175B" w:rsidRPr="0024385C" w:rsidRDefault="0090175B">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Audience: </w:t>
      </w:r>
      <w:proofErr w:type="gramStart"/>
      <w:r w:rsidRPr="0024385C">
        <w:rPr>
          <w:rFonts w:ascii="Times New Roman" w:hAnsi="Times New Roman" w:cs="Times New Roman"/>
          <w:sz w:val="24"/>
          <w:szCs w:val="24"/>
          <w:lang w:val="en-US"/>
        </w:rPr>
        <w:t>Yes</w:t>
      </w:r>
      <w:proofErr w:type="gramEnd"/>
      <w:r w:rsidRPr="0024385C">
        <w:rPr>
          <w:rFonts w:ascii="Times New Roman" w:hAnsi="Times New Roman" w:cs="Times New Roman"/>
          <w:sz w:val="24"/>
          <w:szCs w:val="24"/>
          <w:lang w:val="en-US"/>
        </w:rPr>
        <w:t xml:space="preserve"> there are, but not so many like before.</w:t>
      </w:r>
    </w:p>
    <w:p w14:paraId="27C51F23" w14:textId="77777777" w:rsidR="0090175B" w:rsidRPr="0024385C" w:rsidRDefault="0090175B">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They are not many because of the forest loss. Before, at the forest entrance, you saw lemurs but now you must spend a lot of time if you want to see them. Sometimes you won’t find even one. Lemurs are not many anymore.</w:t>
      </w:r>
    </w:p>
    <w:p w14:paraId="5048552F" w14:textId="77777777" w:rsidR="00645935" w:rsidRPr="0024385C" w:rsidRDefault="0064593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Well, </w:t>
      </w:r>
      <w:r w:rsidR="00A37D11" w:rsidRPr="0024385C">
        <w:rPr>
          <w:rFonts w:ascii="Times New Roman" w:hAnsi="Times New Roman" w:cs="Times New Roman"/>
          <w:sz w:val="24"/>
          <w:szCs w:val="24"/>
          <w:lang w:val="en-US"/>
        </w:rPr>
        <w:t xml:space="preserve">now let’s move to another part of nature that you specified, “the sea”. You have mentioned that sea is also important for people in </w:t>
      </w:r>
      <w:proofErr w:type="spellStart"/>
      <w:r w:rsidR="00A37D11" w:rsidRPr="0024385C">
        <w:rPr>
          <w:rFonts w:ascii="Times New Roman" w:hAnsi="Times New Roman" w:cs="Times New Roman"/>
          <w:sz w:val="24"/>
          <w:szCs w:val="24"/>
          <w:lang w:val="en-US"/>
        </w:rPr>
        <w:t>Andovoranto</w:t>
      </w:r>
      <w:proofErr w:type="spellEnd"/>
      <w:r w:rsidR="00A37D11" w:rsidRPr="0024385C">
        <w:rPr>
          <w:rFonts w:ascii="Times New Roman" w:hAnsi="Times New Roman" w:cs="Times New Roman"/>
          <w:sz w:val="24"/>
          <w:szCs w:val="24"/>
          <w:lang w:val="en-US"/>
        </w:rPr>
        <w:t>, so we want to know all the reason</w:t>
      </w:r>
      <w:r w:rsidR="008D5015" w:rsidRPr="0024385C">
        <w:rPr>
          <w:rFonts w:ascii="Times New Roman" w:hAnsi="Times New Roman" w:cs="Times New Roman"/>
          <w:sz w:val="24"/>
          <w:szCs w:val="24"/>
          <w:lang w:val="en-US"/>
        </w:rPr>
        <w:t>s</w:t>
      </w:r>
      <w:r w:rsidR="00A37D11" w:rsidRPr="0024385C">
        <w:rPr>
          <w:rFonts w:ascii="Times New Roman" w:hAnsi="Times New Roman" w:cs="Times New Roman"/>
          <w:sz w:val="24"/>
          <w:szCs w:val="24"/>
          <w:lang w:val="en-US"/>
        </w:rPr>
        <w:t xml:space="preserve"> of its </w:t>
      </w:r>
      <w:r w:rsidR="00CA40D3" w:rsidRPr="0024385C">
        <w:rPr>
          <w:rFonts w:ascii="Times New Roman" w:hAnsi="Times New Roman" w:cs="Times New Roman"/>
          <w:sz w:val="24"/>
          <w:szCs w:val="24"/>
          <w:lang w:val="en-US"/>
        </w:rPr>
        <w:t>significance</w:t>
      </w:r>
    </w:p>
    <w:p w14:paraId="01F8D341" w14:textId="77777777" w:rsidR="00A37D11" w:rsidRPr="0024385C" w:rsidRDefault="00A37D11">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Source of income through fishing</w:t>
      </w:r>
    </w:p>
    <w:p w14:paraId="41CD1CA9" w14:textId="77777777" w:rsidR="00A37D11" w:rsidRPr="0024385C" w:rsidRDefault="00A37D11">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w:t>
      </w:r>
      <w:r w:rsidR="007B21BB" w:rsidRPr="0024385C">
        <w:rPr>
          <w:rFonts w:ascii="Times New Roman" w:hAnsi="Times New Roman" w:cs="Times New Roman"/>
          <w:sz w:val="24"/>
          <w:szCs w:val="24"/>
          <w:lang w:val="en-US"/>
        </w:rPr>
        <w:t xml:space="preserve">It’s </w:t>
      </w:r>
      <w:r w:rsidRPr="0024385C">
        <w:rPr>
          <w:rFonts w:ascii="Times New Roman" w:hAnsi="Times New Roman" w:cs="Times New Roman"/>
          <w:sz w:val="24"/>
          <w:szCs w:val="24"/>
          <w:lang w:val="en-US"/>
        </w:rPr>
        <w:t>a kind of natural air freshener</w:t>
      </w:r>
    </w:p>
    <w:p w14:paraId="74D15423" w14:textId="77777777" w:rsidR="007B21BB" w:rsidRPr="0024385C" w:rsidRDefault="007B21BB">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Woman: Besides it is a source of food (fish, prawn</w:t>
      </w:r>
      <w:r w:rsidR="00030DFA" w:rsidRPr="0024385C">
        <w:rPr>
          <w:rFonts w:ascii="Times New Roman" w:hAnsi="Times New Roman" w:cs="Times New Roman"/>
          <w:sz w:val="24"/>
          <w:szCs w:val="24"/>
          <w:lang w:val="en-US"/>
        </w:rPr>
        <w:t>...)</w:t>
      </w:r>
    </w:p>
    <w:p w14:paraId="1D95C445" w14:textId="77777777" w:rsidR="007B21BB" w:rsidRPr="0024385C" w:rsidRDefault="007B21BB">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any other ideas?</w:t>
      </w:r>
    </w:p>
    <w:p w14:paraId="159740CB" w14:textId="77777777" w:rsidR="007B21BB" w:rsidRPr="0024385C" w:rsidRDefault="007B21BB">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Concerning the sea, do we have sea plants or sea animals which are </w:t>
      </w:r>
      <w:r w:rsidR="00CA40D3" w:rsidRPr="0024385C">
        <w:rPr>
          <w:rFonts w:ascii="Times New Roman" w:hAnsi="Times New Roman" w:cs="Times New Roman"/>
          <w:sz w:val="24"/>
          <w:szCs w:val="24"/>
          <w:lang w:val="en-US"/>
        </w:rPr>
        <w:t xml:space="preserve">specifically </w:t>
      </w:r>
      <w:r w:rsidRPr="0024385C">
        <w:rPr>
          <w:rFonts w:ascii="Times New Roman" w:hAnsi="Times New Roman" w:cs="Times New Roman"/>
          <w:sz w:val="24"/>
          <w:szCs w:val="24"/>
          <w:lang w:val="en-US"/>
        </w:rPr>
        <w:t xml:space="preserve">in </w:t>
      </w:r>
      <w:proofErr w:type="spellStart"/>
      <w:r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w:t>
      </w:r>
    </w:p>
    <w:p w14:paraId="669D6849" w14:textId="77777777" w:rsidR="007B21BB" w:rsidRPr="0024385C" w:rsidRDefault="007B21BB">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we cannot see the plants</w:t>
      </w:r>
      <w:r w:rsidR="00475BC3" w:rsidRPr="0024385C">
        <w:rPr>
          <w:rFonts w:ascii="Times New Roman" w:hAnsi="Times New Roman" w:cs="Times New Roman"/>
          <w:sz w:val="24"/>
          <w:szCs w:val="24"/>
          <w:lang w:val="en-US"/>
        </w:rPr>
        <w:t xml:space="preserve"> and animals because they are </w:t>
      </w:r>
      <w:r w:rsidRPr="0024385C">
        <w:rPr>
          <w:rFonts w:ascii="Times New Roman" w:hAnsi="Times New Roman" w:cs="Times New Roman"/>
          <w:sz w:val="24"/>
          <w:szCs w:val="24"/>
          <w:lang w:val="en-US"/>
        </w:rPr>
        <w:t>deep inside into the sea</w:t>
      </w:r>
    </w:p>
    <w:p w14:paraId="3FB6AFBB" w14:textId="77777777" w:rsidR="00475BC3" w:rsidRPr="0024385C" w:rsidRDefault="00475BC3">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yes</w:t>
      </w:r>
      <w:proofErr w:type="gramEnd"/>
      <w:r w:rsidRPr="0024385C">
        <w:rPr>
          <w:rFonts w:ascii="Times New Roman" w:hAnsi="Times New Roman" w:cs="Times New Roman"/>
          <w:sz w:val="24"/>
          <w:szCs w:val="24"/>
          <w:lang w:val="en-US"/>
        </w:rPr>
        <w:t xml:space="preserve"> you can’t find but have you already heard about?</w:t>
      </w:r>
    </w:p>
    <w:p w14:paraId="5E807265" w14:textId="77777777" w:rsidR="00475BC3" w:rsidRPr="0024385C" w:rsidRDefault="00475BC3">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Women: yes, like </w:t>
      </w:r>
      <w:r w:rsidR="00CA40D3" w:rsidRPr="0024385C">
        <w:rPr>
          <w:rFonts w:ascii="Times New Roman" w:hAnsi="Times New Roman" w:cs="Times New Roman"/>
          <w:sz w:val="24"/>
          <w:szCs w:val="24"/>
          <w:lang w:val="en-US"/>
        </w:rPr>
        <w:t>Whale</w:t>
      </w:r>
      <w:r w:rsidRPr="0024385C">
        <w:rPr>
          <w:rFonts w:ascii="Times New Roman" w:hAnsi="Times New Roman" w:cs="Times New Roman"/>
          <w:sz w:val="24"/>
          <w:szCs w:val="24"/>
          <w:lang w:val="en-US"/>
        </w:rPr>
        <w:t>,</w:t>
      </w:r>
    </w:p>
    <w:p w14:paraId="00B18841" w14:textId="77777777" w:rsidR="00475BC3" w:rsidRPr="0024385C" w:rsidRDefault="00C80D66">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w:t>
      </w:r>
      <w:r w:rsidR="00475BC3" w:rsidRPr="0024385C">
        <w:rPr>
          <w:rFonts w:ascii="Times New Roman" w:hAnsi="Times New Roman" w:cs="Times New Roman"/>
          <w:sz w:val="24"/>
          <w:szCs w:val="24"/>
          <w:lang w:val="en-US"/>
        </w:rPr>
        <w:t xml:space="preserve">: </w:t>
      </w:r>
      <w:r w:rsidR="008D5015" w:rsidRPr="0024385C">
        <w:rPr>
          <w:rFonts w:ascii="Times New Roman" w:hAnsi="Times New Roman" w:cs="Times New Roman"/>
          <w:sz w:val="24"/>
          <w:szCs w:val="24"/>
          <w:lang w:val="en-US"/>
        </w:rPr>
        <w:t xml:space="preserve">Sharks, dolphins and sea turtles  </w:t>
      </w:r>
    </w:p>
    <w:p w14:paraId="35C4C6E2" w14:textId="77777777" w:rsidR="00475BC3" w:rsidRPr="0024385C" w:rsidRDefault="00475BC3">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xml:space="preserve">: Now, let’s enter </w:t>
      </w:r>
      <w:r w:rsidR="00CA40D3" w:rsidRPr="0024385C">
        <w:rPr>
          <w:rFonts w:ascii="Times New Roman" w:hAnsi="Times New Roman" w:cs="Times New Roman"/>
          <w:sz w:val="24"/>
          <w:szCs w:val="24"/>
          <w:lang w:val="en-US"/>
        </w:rPr>
        <w:t xml:space="preserve">into </w:t>
      </w:r>
      <w:r w:rsidR="0016393E" w:rsidRPr="0024385C">
        <w:rPr>
          <w:rFonts w:ascii="Times New Roman" w:hAnsi="Times New Roman" w:cs="Times New Roman"/>
          <w:sz w:val="24"/>
          <w:szCs w:val="24"/>
          <w:lang w:val="en-US"/>
        </w:rPr>
        <w:t>another part</w:t>
      </w:r>
      <w:r w:rsidR="00CA40D3" w:rsidRPr="0024385C">
        <w:rPr>
          <w:rFonts w:ascii="Times New Roman" w:hAnsi="Times New Roman" w:cs="Times New Roman"/>
          <w:sz w:val="24"/>
          <w:szCs w:val="24"/>
          <w:lang w:val="en-US"/>
        </w:rPr>
        <w:t xml:space="preserve"> which is « p</w:t>
      </w:r>
      <w:r w:rsidRPr="0024385C">
        <w:rPr>
          <w:rFonts w:ascii="Times New Roman" w:hAnsi="Times New Roman" w:cs="Times New Roman"/>
          <w:sz w:val="24"/>
          <w:szCs w:val="24"/>
          <w:lang w:val="en-US"/>
        </w:rPr>
        <w:t>l</w:t>
      </w:r>
      <w:r w:rsidR="00CA40D3" w:rsidRPr="0024385C">
        <w:rPr>
          <w:rFonts w:ascii="Times New Roman" w:hAnsi="Times New Roman" w:cs="Times New Roman"/>
          <w:sz w:val="24"/>
          <w:szCs w:val="24"/>
          <w:lang w:val="en-US"/>
        </w:rPr>
        <w:t>a</w:t>
      </w:r>
      <w:r w:rsidRPr="0024385C">
        <w:rPr>
          <w:rFonts w:ascii="Times New Roman" w:hAnsi="Times New Roman" w:cs="Times New Roman"/>
          <w:sz w:val="24"/>
          <w:szCs w:val="24"/>
          <w:lang w:val="en-US"/>
        </w:rPr>
        <w:t xml:space="preserve">nts ». I know that forest is a part of plants but </w:t>
      </w:r>
      <w:r w:rsidR="00611E17" w:rsidRPr="0024385C">
        <w:rPr>
          <w:rFonts w:ascii="Times New Roman" w:hAnsi="Times New Roman" w:cs="Times New Roman"/>
          <w:sz w:val="24"/>
          <w:szCs w:val="24"/>
          <w:lang w:val="en-US"/>
        </w:rPr>
        <w:t>are</w:t>
      </w:r>
      <w:r w:rsidRPr="0024385C">
        <w:rPr>
          <w:rFonts w:ascii="Times New Roman" w:hAnsi="Times New Roman" w:cs="Times New Roman"/>
          <w:sz w:val="24"/>
          <w:szCs w:val="24"/>
          <w:lang w:val="en-US"/>
        </w:rPr>
        <w:t xml:space="preserve"> there any plants that are very particular in </w:t>
      </w:r>
      <w:proofErr w:type="spellStart"/>
      <w:r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w:t>
      </w:r>
    </w:p>
    <w:p w14:paraId="590E9874" w14:textId="77777777" w:rsidR="00AB4E9D" w:rsidRPr="0024385C" w:rsidRDefault="00AB4E9D">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Women: </w:t>
      </w:r>
      <w:r w:rsidR="00030DFA" w:rsidRPr="0024385C">
        <w:rPr>
          <w:rFonts w:ascii="Times New Roman" w:hAnsi="Times New Roman" w:cs="Times New Roman"/>
          <w:sz w:val="24"/>
          <w:szCs w:val="24"/>
          <w:lang w:val="en-US"/>
        </w:rPr>
        <w:t>Coconut</w:t>
      </w:r>
      <w:r w:rsidR="00611E17" w:rsidRPr="0024385C">
        <w:rPr>
          <w:rFonts w:ascii="Times New Roman" w:hAnsi="Times New Roman" w:cs="Times New Roman"/>
          <w:sz w:val="24"/>
          <w:szCs w:val="24"/>
          <w:lang w:val="en-US"/>
        </w:rPr>
        <w:t xml:space="preserve"> </w:t>
      </w:r>
      <w:proofErr w:type="spellStart"/>
      <w:r w:rsidR="00030DFA" w:rsidRPr="0024385C">
        <w:rPr>
          <w:rFonts w:ascii="Times New Roman" w:hAnsi="Times New Roman" w:cs="Times New Roman"/>
          <w:sz w:val="24"/>
          <w:szCs w:val="24"/>
          <w:lang w:val="en-US"/>
        </w:rPr>
        <w:t>plam</w:t>
      </w:r>
      <w:proofErr w:type="spellEnd"/>
      <w:r w:rsidR="00030DFA" w:rsidRPr="0024385C">
        <w:rPr>
          <w:rFonts w:ascii="Times New Roman" w:hAnsi="Times New Roman" w:cs="Times New Roman"/>
          <w:sz w:val="24"/>
          <w:szCs w:val="24"/>
          <w:lang w:val="en-US"/>
        </w:rPr>
        <w:t xml:space="preserve"> </w:t>
      </w:r>
      <w:r w:rsidR="00611E17" w:rsidRPr="0024385C">
        <w:rPr>
          <w:rFonts w:ascii="Times New Roman" w:hAnsi="Times New Roman" w:cs="Times New Roman"/>
          <w:sz w:val="24"/>
          <w:szCs w:val="24"/>
          <w:lang w:val="en-US"/>
        </w:rPr>
        <w:t>and English palms</w:t>
      </w:r>
    </w:p>
    <w:p w14:paraId="1FFB82F8" w14:textId="77777777" w:rsidR="00AB4E9D" w:rsidRPr="0024385C" w:rsidRDefault="00AB4E9D">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What is the difference between them?</w:t>
      </w:r>
    </w:p>
    <w:p w14:paraId="0EDC1BFE" w14:textId="77777777" w:rsidR="00AB4E9D" w:rsidRPr="0024385C" w:rsidRDefault="00AB4E9D">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Women: </w:t>
      </w:r>
      <w:r w:rsidR="00030DFA" w:rsidRPr="0024385C">
        <w:rPr>
          <w:rFonts w:ascii="Times New Roman" w:hAnsi="Times New Roman" w:cs="Times New Roman"/>
          <w:sz w:val="24"/>
          <w:szCs w:val="24"/>
          <w:lang w:val="en-US"/>
        </w:rPr>
        <w:t xml:space="preserve">Coconut palm </w:t>
      </w:r>
      <w:r w:rsidRPr="0024385C">
        <w:rPr>
          <w:rFonts w:ascii="Times New Roman" w:hAnsi="Times New Roman" w:cs="Times New Roman"/>
          <w:sz w:val="24"/>
          <w:szCs w:val="24"/>
          <w:lang w:val="en-US"/>
        </w:rPr>
        <w:t xml:space="preserve">is used </w:t>
      </w:r>
      <w:r w:rsidR="0054291F" w:rsidRPr="0024385C">
        <w:rPr>
          <w:rFonts w:ascii="Times New Roman" w:hAnsi="Times New Roman" w:cs="Times New Roman"/>
          <w:sz w:val="24"/>
          <w:szCs w:val="24"/>
          <w:lang w:val="en-US"/>
        </w:rPr>
        <w:t xml:space="preserve">as </w:t>
      </w:r>
      <w:r w:rsidRPr="0024385C">
        <w:rPr>
          <w:rFonts w:ascii="Times New Roman" w:hAnsi="Times New Roman" w:cs="Times New Roman"/>
          <w:sz w:val="24"/>
          <w:szCs w:val="24"/>
          <w:lang w:val="en-US"/>
        </w:rPr>
        <w:t xml:space="preserve">food and English </w:t>
      </w:r>
      <w:r w:rsidR="00030DFA" w:rsidRPr="0024385C">
        <w:rPr>
          <w:rFonts w:ascii="Times New Roman" w:hAnsi="Times New Roman" w:cs="Times New Roman"/>
          <w:sz w:val="24"/>
          <w:szCs w:val="24"/>
          <w:lang w:val="en-US"/>
        </w:rPr>
        <w:t xml:space="preserve">palm </w:t>
      </w:r>
      <w:r w:rsidRPr="0024385C">
        <w:rPr>
          <w:rFonts w:ascii="Times New Roman" w:hAnsi="Times New Roman" w:cs="Times New Roman"/>
          <w:sz w:val="24"/>
          <w:szCs w:val="24"/>
          <w:lang w:val="en-US"/>
        </w:rPr>
        <w:t xml:space="preserve">is </w:t>
      </w:r>
      <w:r w:rsidR="00030DFA" w:rsidRPr="0024385C">
        <w:rPr>
          <w:rFonts w:ascii="Times New Roman" w:hAnsi="Times New Roman" w:cs="Times New Roman"/>
          <w:sz w:val="24"/>
          <w:szCs w:val="24"/>
          <w:lang w:val="en-US"/>
        </w:rPr>
        <w:t xml:space="preserve">used as ornamental plant </w:t>
      </w:r>
      <w:r w:rsidRPr="0024385C">
        <w:rPr>
          <w:rFonts w:ascii="Times New Roman" w:hAnsi="Times New Roman" w:cs="Times New Roman"/>
          <w:sz w:val="24"/>
          <w:szCs w:val="24"/>
          <w:lang w:val="en-US"/>
        </w:rPr>
        <w:t>and food</w:t>
      </w:r>
    </w:p>
    <w:p w14:paraId="2D2AA615" w14:textId="77777777" w:rsidR="00AB4E9D" w:rsidRPr="0024385C" w:rsidRDefault="00AB4E9D">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Rice (as plant) for food</w:t>
      </w:r>
    </w:p>
    <w:p w14:paraId="5832400E" w14:textId="77777777" w:rsidR="00AB4E9D" w:rsidRPr="0024385C" w:rsidRDefault="00AB4E9D">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Besides coconut</w:t>
      </w:r>
      <w:r w:rsidR="0054291F" w:rsidRPr="0024385C">
        <w:rPr>
          <w:rFonts w:ascii="Times New Roman" w:hAnsi="Times New Roman" w:cs="Times New Roman"/>
          <w:sz w:val="24"/>
          <w:szCs w:val="24"/>
          <w:lang w:val="en-US"/>
        </w:rPr>
        <w:t xml:space="preserve"> </w:t>
      </w:r>
      <w:proofErr w:type="spellStart"/>
      <w:r w:rsidR="0054291F" w:rsidRPr="0024385C">
        <w:rPr>
          <w:rFonts w:ascii="Times New Roman" w:hAnsi="Times New Roman" w:cs="Times New Roman"/>
          <w:sz w:val="24"/>
          <w:szCs w:val="24"/>
          <w:lang w:val="en-US"/>
        </w:rPr>
        <w:t>paalm</w:t>
      </w:r>
      <w:proofErr w:type="spellEnd"/>
      <w:r w:rsidRPr="0024385C">
        <w:rPr>
          <w:rFonts w:ascii="Times New Roman" w:hAnsi="Times New Roman" w:cs="Times New Roman"/>
          <w:sz w:val="24"/>
          <w:szCs w:val="24"/>
          <w:lang w:val="en-US"/>
        </w:rPr>
        <w:t xml:space="preserve">, rice, English </w:t>
      </w:r>
      <w:proofErr w:type="spellStart"/>
      <w:r w:rsidR="0054291F" w:rsidRPr="0024385C">
        <w:rPr>
          <w:rFonts w:ascii="Times New Roman" w:hAnsi="Times New Roman" w:cs="Times New Roman"/>
          <w:sz w:val="24"/>
          <w:szCs w:val="24"/>
          <w:lang w:val="en-US"/>
        </w:rPr>
        <w:t>plam</w:t>
      </w:r>
      <w:proofErr w:type="spellEnd"/>
      <w:r w:rsidRPr="0024385C">
        <w:rPr>
          <w:rFonts w:ascii="Times New Roman" w:hAnsi="Times New Roman" w:cs="Times New Roman"/>
          <w:sz w:val="24"/>
          <w:szCs w:val="24"/>
          <w:lang w:val="en-US"/>
        </w:rPr>
        <w:t xml:space="preserve">, is there any important </w:t>
      </w:r>
      <w:r w:rsidR="0040528F" w:rsidRPr="0024385C">
        <w:rPr>
          <w:rFonts w:ascii="Times New Roman" w:hAnsi="Times New Roman" w:cs="Times New Roman"/>
          <w:sz w:val="24"/>
          <w:szCs w:val="24"/>
          <w:lang w:val="en-US"/>
        </w:rPr>
        <w:t xml:space="preserve">other </w:t>
      </w:r>
      <w:r w:rsidRPr="0024385C">
        <w:rPr>
          <w:rFonts w:ascii="Times New Roman" w:hAnsi="Times New Roman" w:cs="Times New Roman"/>
          <w:sz w:val="24"/>
          <w:szCs w:val="24"/>
          <w:lang w:val="en-US"/>
        </w:rPr>
        <w:t xml:space="preserve">specific plant in </w:t>
      </w:r>
      <w:proofErr w:type="spellStart"/>
      <w:r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w:t>
      </w:r>
    </w:p>
    <w:p w14:paraId="1AD03D6B" w14:textId="77777777" w:rsidR="00AB4E9D" w:rsidRPr="0024385C" w:rsidRDefault="00AB4E9D">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Women: </w:t>
      </w:r>
      <w:r w:rsidR="0040528F" w:rsidRPr="0024385C">
        <w:rPr>
          <w:rFonts w:ascii="Times New Roman" w:hAnsi="Times New Roman" w:cs="Times New Roman"/>
          <w:sz w:val="24"/>
          <w:szCs w:val="24"/>
          <w:lang w:val="en-US"/>
        </w:rPr>
        <w:t>Lychee</w:t>
      </w:r>
    </w:p>
    <w:p w14:paraId="41D0EDAA" w14:textId="77777777" w:rsidR="00AB4E9D" w:rsidRPr="0024385C" w:rsidRDefault="00AB4E9D">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What for?</w:t>
      </w:r>
    </w:p>
    <w:p w14:paraId="073A6AA7" w14:textId="77777777" w:rsidR="00AB4E9D" w:rsidRPr="0024385C" w:rsidRDefault="00AB4E9D">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both for food and for sale</w:t>
      </w:r>
    </w:p>
    <w:p w14:paraId="671A3E9D" w14:textId="77777777" w:rsidR="00AB4E9D" w:rsidRPr="0024385C" w:rsidRDefault="008E1E3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t>
      </w:r>
      <w:r w:rsidR="0040528F" w:rsidRPr="0024385C">
        <w:rPr>
          <w:rFonts w:ascii="Times New Roman" w:hAnsi="Times New Roman" w:cs="Times New Roman"/>
          <w:sz w:val="24"/>
          <w:szCs w:val="24"/>
          <w:lang w:val="en-US"/>
        </w:rPr>
        <w:t xml:space="preserve">Does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produce a lot of </w:t>
      </w:r>
      <w:r w:rsidR="0040528F" w:rsidRPr="0024385C">
        <w:rPr>
          <w:rFonts w:ascii="Times New Roman" w:hAnsi="Times New Roman" w:cs="Times New Roman"/>
          <w:sz w:val="24"/>
          <w:szCs w:val="24"/>
          <w:lang w:val="en-US"/>
        </w:rPr>
        <w:t>Lychee</w:t>
      </w:r>
      <w:r w:rsidRPr="0024385C">
        <w:rPr>
          <w:rFonts w:ascii="Times New Roman" w:hAnsi="Times New Roman" w:cs="Times New Roman"/>
          <w:sz w:val="24"/>
          <w:szCs w:val="24"/>
          <w:lang w:val="en-US"/>
        </w:rPr>
        <w:t>?</w:t>
      </w:r>
    </w:p>
    <w:p w14:paraId="74E104D8" w14:textId="77777777" w:rsidR="008E1E35" w:rsidRPr="0024385C" w:rsidRDefault="008E1E3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yes, sometimes we </w:t>
      </w:r>
      <w:r w:rsidR="00CA40D3" w:rsidRPr="0024385C">
        <w:rPr>
          <w:rFonts w:ascii="Times New Roman" w:hAnsi="Times New Roman" w:cs="Times New Roman"/>
          <w:sz w:val="24"/>
          <w:szCs w:val="24"/>
          <w:lang w:val="en-US"/>
        </w:rPr>
        <w:t>sell</w:t>
      </w:r>
      <w:r w:rsidRPr="0024385C">
        <w:rPr>
          <w:rFonts w:ascii="Times New Roman" w:hAnsi="Times New Roman" w:cs="Times New Roman"/>
          <w:sz w:val="24"/>
          <w:szCs w:val="24"/>
          <w:lang w:val="en-US"/>
        </w:rPr>
        <w:t xml:space="preserve"> it</w:t>
      </w:r>
    </w:p>
    <w:p w14:paraId="7783BD50" w14:textId="77777777" w:rsidR="008E1E35" w:rsidRPr="0024385C" w:rsidRDefault="008E1E3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Alright, here we brought some pictures of plants and animals; we will show them to you</w:t>
      </w:r>
    </w:p>
    <w:p w14:paraId="1402A72B" w14:textId="77777777" w:rsidR="008E1E35" w:rsidRPr="0024385C" w:rsidRDefault="008E1E3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We will give you a few minutes to look at them, and then tell us </w:t>
      </w:r>
      <w:r w:rsidR="005E0436" w:rsidRPr="0024385C">
        <w:rPr>
          <w:rFonts w:ascii="Times New Roman" w:hAnsi="Times New Roman" w:cs="Times New Roman"/>
          <w:sz w:val="24"/>
          <w:szCs w:val="24"/>
          <w:lang w:val="en-US"/>
        </w:rPr>
        <w:t xml:space="preserve">which one of them exists/ or </w:t>
      </w:r>
      <w:r w:rsidR="00E313AD" w:rsidRPr="0024385C">
        <w:rPr>
          <w:rFonts w:ascii="Times New Roman" w:hAnsi="Times New Roman" w:cs="Times New Roman"/>
          <w:sz w:val="24"/>
          <w:szCs w:val="24"/>
          <w:lang w:val="en-US"/>
        </w:rPr>
        <w:t>has decreased in number or has disappeared in</w:t>
      </w:r>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Andovoranto</w:t>
      </w:r>
      <w:proofErr w:type="spellEnd"/>
      <w:r w:rsidR="005E0436" w:rsidRPr="0024385C">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and which one do you know?</w:t>
      </w:r>
    </w:p>
    <w:p w14:paraId="44D3CEE6" w14:textId="77777777" w:rsidR="005E0436" w:rsidRPr="0024385C" w:rsidRDefault="005E0436">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Which one did you see before and does not exist here anymore? Please mark the picture and tell us. Speak one by one because we’re taking notes.</w:t>
      </w:r>
    </w:p>
    <w:p w14:paraId="0CB522D4" w14:textId="77777777" w:rsidR="005132C3" w:rsidRPr="0024385C" w:rsidRDefault="005132C3">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Few minutes after….</w:t>
      </w:r>
    </w:p>
    <w:p w14:paraId="1C05C741" w14:textId="77777777" w:rsidR="005132C3" w:rsidRPr="0024385C" w:rsidRDefault="005132C3">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Shall we have the list then; you can tell us which one still or do not </w:t>
      </w:r>
      <w:r w:rsidR="00244532" w:rsidRPr="0024385C">
        <w:rPr>
          <w:rFonts w:ascii="Times New Roman" w:hAnsi="Times New Roman" w:cs="Times New Roman"/>
          <w:sz w:val="24"/>
          <w:szCs w:val="24"/>
          <w:lang w:val="en-US"/>
        </w:rPr>
        <w:t xml:space="preserve">observed </w:t>
      </w:r>
      <w:proofErr w:type="spellStart"/>
      <w:r w:rsidR="00244532" w:rsidRPr="0024385C">
        <w:rPr>
          <w:rFonts w:ascii="Times New Roman" w:hAnsi="Times New Roman" w:cs="Times New Roman"/>
          <w:sz w:val="24"/>
          <w:szCs w:val="24"/>
          <w:lang w:val="en-US"/>
        </w:rPr>
        <w:t>arround</w:t>
      </w:r>
      <w:proofErr w:type="spellEnd"/>
      <w:r w:rsidR="00244532" w:rsidRPr="0024385C">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anymore</w:t>
      </w:r>
    </w:p>
    <w:p w14:paraId="24B9D0D9" w14:textId="77777777" w:rsidR="005132C3" w:rsidRPr="0024385C" w:rsidRDefault="005132C3">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The first question is, do those species still exist here or not?</w:t>
      </w:r>
    </w:p>
    <w:p w14:paraId="078DCC35" w14:textId="77777777" w:rsidR="000F61C5" w:rsidRPr="0024385C" w:rsidRDefault="000F61C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Some species yes, some not</w:t>
      </w:r>
    </w:p>
    <w:p w14:paraId="65DFC9A5" w14:textId="77777777" w:rsidR="000F61C5" w:rsidRPr="0024385C" w:rsidRDefault="000F61C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Princy</w:t>
      </w:r>
      <w:proofErr w:type="spellEnd"/>
      <w:r w:rsidRPr="0024385C">
        <w:rPr>
          <w:rFonts w:ascii="Times New Roman" w:hAnsi="Times New Roman" w:cs="Times New Roman"/>
          <w:sz w:val="24"/>
          <w:szCs w:val="24"/>
          <w:lang w:val="en-US"/>
        </w:rPr>
        <w:t>: Concerning those 5 last species, are they useful and how do you use them?</w:t>
      </w:r>
    </w:p>
    <w:p w14:paraId="5547A837" w14:textId="77777777" w:rsidR="000F61C5" w:rsidRPr="0024385C" w:rsidRDefault="000F61C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they are good! For example the “</w:t>
      </w:r>
      <w:proofErr w:type="spellStart"/>
      <w:proofErr w:type="gramStart"/>
      <w:r w:rsidRPr="0024385C">
        <w:rPr>
          <w:rFonts w:ascii="Times New Roman" w:hAnsi="Times New Roman" w:cs="Times New Roman"/>
          <w:sz w:val="24"/>
          <w:szCs w:val="24"/>
          <w:lang w:val="en-US"/>
        </w:rPr>
        <w:t>mazambody</w:t>
      </w:r>
      <w:proofErr w:type="spellEnd"/>
      <w:r w:rsidRPr="0024385C">
        <w:rPr>
          <w:rFonts w:ascii="Times New Roman" w:hAnsi="Times New Roman" w:cs="Times New Roman"/>
          <w:sz w:val="24"/>
          <w:szCs w:val="24"/>
          <w:lang w:val="en-US"/>
        </w:rPr>
        <w:t>”(</w:t>
      </w:r>
      <w:proofErr w:type="spellStart"/>
      <w:proofErr w:type="gramEnd"/>
      <w:r w:rsidR="00B30F32" w:rsidRPr="0024385C">
        <w:rPr>
          <w:rFonts w:ascii="Times New Roman" w:hAnsi="Times New Roman" w:cs="Times New Roman"/>
          <w:sz w:val="24"/>
          <w:szCs w:val="24"/>
          <w:lang w:val="en-US"/>
        </w:rPr>
        <w:t>Clidemia</w:t>
      </w:r>
      <w:proofErr w:type="spellEnd"/>
      <w:r w:rsidR="00B30F32" w:rsidRPr="0024385C">
        <w:rPr>
          <w:rFonts w:ascii="Times New Roman" w:hAnsi="Times New Roman" w:cs="Times New Roman"/>
          <w:sz w:val="24"/>
          <w:szCs w:val="24"/>
          <w:lang w:val="en-US"/>
        </w:rPr>
        <w:t xml:space="preserve"> </w:t>
      </w:r>
      <w:proofErr w:type="spellStart"/>
      <w:r w:rsidR="00B30F32" w:rsidRPr="0024385C">
        <w:rPr>
          <w:rFonts w:ascii="Times New Roman" w:hAnsi="Times New Roman" w:cs="Times New Roman"/>
          <w:sz w:val="24"/>
          <w:szCs w:val="24"/>
          <w:lang w:val="en-US"/>
        </w:rPr>
        <w:t>hirta</w:t>
      </w:r>
      <w:proofErr w:type="spellEnd"/>
      <w:r w:rsidRPr="0024385C">
        <w:rPr>
          <w:rFonts w:ascii="Times New Roman" w:hAnsi="Times New Roman" w:cs="Times New Roman"/>
          <w:sz w:val="24"/>
          <w:szCs w:val="24"/>
          <w:lang w:val="en-US"/>
        </w:rPr>
        <w:t xml:space="preserve">) is used to release tiredness </w:t>
      </w:r>
    </w:p>
    <w:p w14:paraId="390D27B0" w14:textId="77777777" w:rsidR="000F61C5" w:rsidRPr="0024385C" w:rsidRDefault="000F61C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Mampody</w:t>
      </w:r>
      <w:proofErr w:type="spellEnd"/>
      <w:r w:rsidRPr="0024385C">
        <w:rPr>
          <w:rFonts w:ascii="Times New Roman" w:hAnsi="Times New Roman" w:cs="Times New Roman"/>
          <w:sz w:val="24"/>
          <w:szCs w:val="24"/>
          <w:lang w:val="en-US"/>
        </w:rPr>
        <w:t xml:space="preserve"> (literally, it is used when you want your wife or husband return for good in case of divorce)</w:t>
      </w:r>
    </w:p>
    <w:p w14:paraId="48B85F62" w14:textId="77777777" w:rsidR="00011BDD" w:rsidRPr="0024385C" w:rsidRDefault="00011BD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Zahana</w:t>
      </w:r>
      <w:proofErr w:type="spellEnd"/>
      <w:r w:rsidRPr="0024385C">
        <w:rPr>
          <w:rFonts w:ascii="Times New Roman" w:hAnsi="Times New Roman" w:cs="Times New Roman"/>
          <w:sz w:val="24"/>
          <w:szCs w:val="24"/>
          <w:lang w:val="en-US"/>
        </w:rPr>
        <w:t>: used when we have something that aches in the hips. We boiled the leaves then we pour on the body</w:t>
      </w:r>
    </w:p>
    <w:p w14:paraId="64300146" w14:textId="77777777" w:rsidR="00011BDD" w:rsidRPr="0024385C" w:rsidRDefault="00011BD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 xml:space="preserve">Hasina: They are used </w:t>
      </w:r>
      <w:r w:rsidR="00B30F32" w:rsidRPr="0024385C">
        <w:rPr>
          <w:rFonts w:ascii="Times New Roman" w:hAnsi="Times New Roman" w:cs="Times New Roman"/>
          <w:sz w:val="24"/>
          <w:szCs w:val="24"/>
          <w:lang w:val="en-US"/>
        </w:rPr>
        <w:t>s as ornamental plant</w:t>
      </w:r>
      <w:r w:rsidRPr="0024385C">
        <w:rPr>
          <w:rFonts w:ascii="Times New Roman" w:hAnsi="Times New Roman" w:cs="Times New Roman"/>
          <w:sz w:val="24"/>
          <w:szCs w:val="24"/>
          <w:lang w:val="en-US"/>
        </w:rPr>
        <w:t xml:space="preserve">, or </w:t>
      </w:r>
      <w:r w:rsidR="00CA40D3" w:rsidRPr="0024385C">
        <w:rPr>
          <w:rFonts w:ascii="Times New Roman" w:hAnsi="Times New Roman" w:cs="Times New Roman"/>
          <w:sz w:val="24"/>
          <w:szCs w:val="24"/>
          <w:lang w:val="en-US"/>
        </w:rPr>
        <w:t>enclosure</w:t>
      </w:r>
    </w:p>
    <w:p w14:paraId="20ADCFFF" w14:textId="77777777" w:rsidR="005E0436" w:rsidRPr="0024385C" w:rsidRDefault="000F61C5">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Summary of </w:t>
      </w:r>
      <w:r w:rsidR="00B30F32" w:rsidRPr="0024385C">
        <w:rPr>
          <w:rFonts w:ascii="Times New Roman" w:hAnsi="Times New Roman" w:cs="Times New Roman"/>
          <w:sz w:val="24"/>
          <w:szCs w:val="24"/>
          <w:lang w:val="en-US"/>
        </w:rPr>
        <w:t xml:space="preserve">example of </w:t>
      </w:r>
      <w:r w:rsidRPr="0024385C">
        <w:rPr>
          <w:rFonts w:ascii="Times New Roman" w:hAnsi="Times New Roman" w:cs="Times New Roman"/>
          <w:sz w:val="24"/>
          <w:szCs w:val="24"/>
          <w:lang w:val="en-US"/>
        </w:rPr>
        <w:t>s</w:t>
      </w:r>
      <w:r w:rsidR="005E0436" w:rsidRPr="0024385C">
        <w:rPr>
          <w:rFonts w:ascii="Times New Roman" w:hAnsi="Times New Roman" w:cs="Times New Roman"/>
          <w:sz w:val="24"/>
          <w:szCs w:val="24"/>
          <w:lang w:val="en-US"/>
        </w:rPr>
        <w:t xml:space="preserve">pecies </w:t>
      </w:r>
      <w:r w:rsidRPr="0024385C">
        <w:rPr>
          <w:rFonts w:ascii="Times New Roman" w:hAnsi="Times New Roman" w:cs="Times New Roman"/>
          <w:sz w:val="24"/>
          <w:szCs w:val="24"/>
          <w:lang w:val="en-US"/>
        </w:rPr>
        <w:t xml:space="preserve">which </w:t>
      </w:r>
      <w:r w:rsidR="00251D35" w:rsidRPr="0024385C">
        <w:rPr>
          <w:rFonts w:ascii="Times New Roman" w:hAnsi="Times New Roman" w:cs="Times New Roman"/>
          <w:sz w:val="24"/>
          <w:szCs w:val="24"/>
          <w:lang w:val="en-US"/>
        </w:rPr>
        <w:t xml:space="preserve">still observed </w:t>
      </w:r>
      <w:r w:rsidR="005E0436" w:rsidRPr="0024385C">
        <w:rPr>
          <w:rFonts w:ascii="Times New Roman" w:hAnsi="Times New Roman" w:cs="Times New Roman"/>
          <w:sz w:val="24"/>
          <w:szCs w:val="24"/>
          <w:lang w:val="en-US"/>
        </w:rPr>
        <w:t xml:space="preserve">or </w:t>
      </w:r>
      <w:r w:rsidR="00251D35" w:rsidRPr="0024385C">
        <w:rPr>
          <w:rFonts w:ascii="Times New Roman" w:hAnsi="Times New Roman" w:cs="Times New Roman"/>
          <w:sz w:val="24"/>
          <w:szCs w:val="24"/>
          <w:lang w:val="en-US"/>
        </w:rPr>
        <w:t>not</w:t>
      </w:r>
      <w:r w:rsidR="00F3540E" w:rsidRPr="0024385C">
        <w:rPr>
          <w:rFonts w:ascii="Times New Roman" w:hAnsi="Times New Roman" w:cs="Times New Roman"/>
          <w:sz w:val="24"/>
          <w:szCs w:val="24"/>
          <w:lang w:val="en-US"/>
        </w:rPr>
        <w:t xml:space="preserve"> according to the pictures</w:t>
      </w:r>
    </w:p>
    <w:tbl>
      <w:tblPr>
        <w:tblStyle w:val="Tabellenraster"/>
        <w:tblW w:w="0" w:type="auto"/>
        <w:tblLook w:val="04A0" w:firstRow="1" w:lastRow="0" w:firstColumn="1" w:lastColumn="0" w:noHBand="0" w:noVBand="1"/>
      </w:tblPr>
      <w:tblGrid>
        <w:gridCol w:w="2273"/>
        <w:gridCol w:w="2257"/>
        <w:gridCol w:w="2261"/>
        <w:gridCol w:w="2271"/>
      </w:tblGrid>
      <w:tr w:rsidR="009F474E" w:rsidRPr="0024385C" w14:paraId="439293F9" w14:textId="77777777" w:rsidTr="009F474E">
        <w:tc>
          <w:tcPr>
            <w:tcW w:w="4606" w:type="dxa"/>
            <w:gridSpan w:val="2"/>
          </w:tcPr>
          <w:p w14:paraId="47111CE3" w14:textId="77777777" w:rsidR="009F474E" w:rsidRPr="0024385C" w:rsidRDefault="009F474E">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Plants</w:t>
            </w:r>
          </w:p>
        </w:tc>
        <w:tc>
          <w:tcPr>
            <w:tcW w:w="4606" w:type="dxa"/>
            <w:gridSpan w:val="2"/>
          </w:tcPr>
          <w:p w14:paraId="768E1398" w14:textId="77777777" w:rsidR="009F474E" w:rsidRPr="0024385C" w:rsidRDefault="009F474E">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Animals</w:t>
            </w:r>
          </w:p>
        </w:tc>
      </w:tr>
      <w:tr w:rsidR="009F474E" w:rsidRPr="0024385C" w14:paraId="55E62BC1" w14:textId="77777777" w:rsidTr="008D2FD3">
        <w:tc>
          <w:tcPr>
            <w:tcW w:w="2303" w:type="dxa"/>
          </w:tcPr>
          <w:p w14:paraId="694384B5" w14:textId="77777777" w:rsidR="009F474E" w:rsidRPr="0024385C" w:rsidRDefault="009F474E" w:rsidP="00801FAA">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Still exist</w:t>
            </w:r>
          </w:p>
        </w:tc>
        <w:tc>
          <w:tcPr>
            <w:tcW w:w="2303" w:type="dxa"/>
          </w:tcPr>
          <w:p w14:paraId="5E46F802" w14:textId="77777777" w:rsidR="009F474E" w:rsidRPr="0024385C" w:rsidRDefault="00B30F32" w:rsidP="00801FAA">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 xml:space="preserve">Not observed anymore </w:t>
            </w:r>
          </w:p>
        </w:tc>
        <w:tc>
          <w:tcPr>
            <w:tcW w:w="2303" w:type="dxa"/>
          </w:tcPr>
          <w:p w14:paraId="63A53FEA" w14:textId="77777777" w:rsidR="009F474E" w:rsidRPr="0024385C" w:rsidRDefault="009F474E" w:rsidP="00801FAA">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Still exist</w:t>
            </w:r>
          </w:p>
        </w:tc>
        <w:tc>
          <w:tcPr>
            <w:tcW w:w="2303" w:type="dxa"/>
          </w:tcPr>
          <w:p w14:paraId="5591D005" w14:textId="77777777" w:rsidR="009F474E" w:rsidRPr="0024385C" w:rsidRDefault="00B30F32">
            <w:pPr>
              <w:spacing w:line="360" w:lineRule="auto"/>
              <w:jc w:val="both"/>
              <w:rPr>
                <w:rFonts w:ascii="Times New Roman" w:hAnsi="Times New Roman" w:cs="Times New Roman"/>
                <w:b/>
                <w:sz w:val="24"/>
                <w:szCs w:val="24"/>
                <w:lang w:val="en-US"/>
              </w:rPr>
            </w:pPr>
            <w:r w:rsidRPr="0024385C">
              <w:rPr>
                <w:rFonts w:ascii="Times New Roman" w:hAnsi="Times New Roman" w:cs="Times New Roman"/>
                <w:b/>
                <w:sz w:val="24"/>
                <w:szCs w:val="24"/>
                <w:lang w:val="en-US"/>
              </w:rPr>
              <w:t xml:space="preserve">Not observed anymore </w:t>
            </w:r>
          </w:p>
        </w:tc>
      </w:tr>
      <w:tr w:rsidR="00FE1C5E" w:rsidRPr="0024385C" w14:paraId="3BADA0CF" w14:textId="77777777" w:rsidTr="008D2FD3">
        <w:tc>
          <w:tcPr>
            <w:tcW w:w="2303" w:type="dxa"/>
          </w:tcPr>
          <w:p w14:paraId="7A296014"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Dalbergia</w:t>
            </w:r>
            <w:proofErr w:type="spellEnd"/>
          </w:p>
        </w:tc>
        <w:tc>
          <w:tcPr>
            <w:tcW w:w="2303" w:type="dxa"/>
          </w:tcPr>
          <w:p w14:paraId="2057DEB9"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Atelorinis</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pitoides</w:t>
            </w:r>
            <w:proofErr w:type="spellEnd"/>
          </w:p>
        </w:tc>
        <w:tc>
          <w:tcPr>
            <w:tcW w:w="2303" w:type="dxa"/>
          </w:tcPr>
          <w:p w14:paraId="660811A2"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Calumna</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parsonii</w:t>
            </w:r>
            <w:proofErr w:type="spellEnd"/>
          </w:p>
        </w:tc>
        <w:tc>
          <w:tcPr>
            <w:tcW w:w="2303" w:type="dxa"/>
          </w:tcPr>
          <w:p w14:paraId="5E99570E" w14:textId="77777777" w:rsidR="00FE1C5E" w:rsidRPr="005B35D6" w:rsidRDefault="00FE1C5E">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Cryptoprocta</w:t>
            </w:r>
            <w:proofErr w:type="spellEnd"/>
            <w:r w:rsidRPr="005B35D6">
              <w:rPr>
                <w:rFonts w:ascii="Times New Roman" w:hAnsi="Times New Roman" w:cs="Times New Roman"/>
                <w:i/>
                <w:sz w:val="24"/>
                <w:szCs w:val="24"/>
                <w:lang w:val="en-US"/>
              </w:rPr>
              <w:t xml:space="preserve"> ferox</w:t>
            </w:r>
          </w:p>
        </w:tc>
      </w:tr>
      <w:tr w:rsidR="00FE1C5E" w:rsidRPr="0024385C" w14:paraId="7A0241E9" w14:textId="77777777" w:rsidTr="008D2FD3">
        <w:tc>
          <w:tcPr>
            <w:tcW w:w="2303" w:type="dxa"/>
          </w:tcPr>
          <w:p w14:paraId="0EFEEE2F"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Clidemia</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hirta</w:t>
            </w:r>
            <w:proofErr w:type="spellEnd"/>
          </w:p>
        </w:tc>
        <w:tc>
          <w:tcPr>
            <w:tcW w:w="2303" w:type="dxa"/>
          </w:tcPr>
          <w:p w14:paraId="65043167"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6CE81C53"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Tyto</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soumagnei</w:t>
            </w:r>
            <w:proofErr w:type="spellEnd"/>
          </w:p>
        </w:tc>
        <w:tc>
          <w:tcPr>
            <w:tcW w:w="2303" w:type="dxa"/>
          </w:tcPr>
          <w:p w14:paraId="1F93892D" w14:textId="77777777" w:rsidR="00FE1C5E" w:rsidRPr="005B35D6" w:rsidRDefault="00FE1C5E">
            <w:pPr>
              <w:spacing w:line="360" w:lineRule="auto"/>
              <w:jc w:val="both"/>
              <w:rPr>
                <w:rFonts w:ascii="Times New Roman" w:hAnsi="Times New Roman" w:cs="Times New Roman"/>
                <w:i/>
                <w:sz w:val="24"/>
                <w:szCs w:val="24"/>
                <w:lang w:val="en-US"/>
              </w:rPr>
            </w:pPr>
          </w:p>
        </w:tc>
      </w:tr>
      <w:tr w:rsidR="00FE1C5E" w:rsidRPr="0024385C" w14:paraId="29CCF8FB" w14:textId="77777777" w:rsidTr="008D2FD3">
        <w:tc>
          <w:tcPr>
            <w:tcW w:w="2303" w:type="dxa"/>
          </w:tcPr>
          <w:p w14:paraId="43A77B2F"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Rubus</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mollucanus</w:t>
            </w:r>
            <w:proofErr w:type="spellEnd"/>
          </w:p>
        </w:tc>
        <w:tc>
          <w:tcPr>
            <w:tcW w:w="2303" w:type="dxa"/>
          </w:tcPr>
          <w:p w14:paraId="0B2D9783"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6F1A4378"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Argema</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mittrei</w:t>
            </w:r>
            <w:proofErr w:type="spellEnd"/>
          </w:p>
        </w:tc>
        <w:tc>
          <w:tcPr>
            <w:tcW w:w="2303" w:type="dxa"/>
          </w:tcPr>
          <w:p w14:paraId="5D9B4C5A" w14:textId="77777777" w:rsidR="00FE1C5E" w:rsidRPr="005B35D6" w:rsidRDefault="00FE1C5E">
            <w:pPr>
              <w:spacing w:line="360" w:lineRule="auto"/>
              <w:jc w:val="both"/>
              <w:rPr>
                <w:rFonts w:ascii="Times New Roman" w:hAnsi="Times New Roman" w:cs="Times New Roman"/>
                <w:i/>
                <w:sz w:val="24"/>
                <w:szCs w:val="24"/>
                <w:lang w:val="en-US"/>
              </w:rPr>
            </w:pPr>
          </w:p>
        </w:tc>
      </w:tr>
      <w:tr w:rsidR="00FE1C5E" w:rsidRPr="0024385C" w14:paraId="06AD93CB" w14:textId="77777777" w:rsidTr="008D2FD3">
        <w:tc>
          <w:tcPr>
            <w:tcW w:w="2303" w:type="dxa"/>
          </w:tcPr>
          <w:p w14:paraId="37787852" w14:textId="77777777" w:rsidR="00FE1C5E" w:rsidRPr="005B35D6" w:rsidRDefault="00FE1C5E" w:rsidP="00801FAA">
            <w:pPr>
              <w:spacing w:line="360" w:lineRule="auto"/>
              <w:jc w:val="both"/>
              <w:rPr>
                <w:rFonts w:ascii="Times New Roman" w:hAnsi="Times New Roman" w:cs="Times New Roman"/>
                <w:i/>
                <w:sz w:val="24"/>
                <w:szCs w:val="24"/>
                <w:lang w:val="en-US"/>
              </w:rPr>
            </w:pPr>
            <w:r w:rsidRPr="005B35D6">
              <w:rPr>
                <w:rFonts w:ascii="Times New Roman" w:hAnsi="Times New Roman" w:cs="Times New Roman"/>
                <w:i/>
                <w:sz w:val="24"/>
                <w:szCs w:val="24"/>
                <w:lang w:val="en-US"/>
              </w:rPr>
              <w:t xml:space="preserve">Hedychium </w:t>
            </w:r>
            <w:proofErr w:type="spellStart"/>
            <w:r w:rsidRPr="005B35D6">
              <w:rPr>
                <w:rFonts w:ascii="Times New Roman" w:hAnsi="Times New Roman" w:cs="Times New Roman"/>
                <w:i/>
                <w:sz w:val="24"/>
                <w:szCs w:val="24"/>
                <w:lang w:val="en-US"/>
              </w:rPr>
              <w:t>Coronarium</w:t>
            </w:r>
            <w:proofErr w:type="spellEnd"/>
          </w:p>
        </w:tc>
        <w:tc>
          <w:tcPr>
            <w:tcW w:w="2303" w:type="dxa"/>
          </w:tcPr>
          <w:p w14:paraId="23ACB20A"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3336F1B7"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5DE3C947" w14:textId="77777777" w:rsidR="00FE1C5E" w:rsidRPr="005B35D6" w:rsidRDefault="00FE1C5E">
            <w:pPr>
              <w:spacing w:line="360" w:lineRule="auto"/>
              <w:jc w:val="both"/>
              <w:rPr>
                <w:rFonts w:ascii="Times New Roman" w:hAnsi="Times New Roman" w:cs="Times New Roman"/>
                <w:i/>
                <w:sz w:val="24"/>
                <w:szCs w:val="24"/>
                <w:lang w:val="en-US"/>
              </w:rPr>
            </w:pPr>
          </w:p>
        </w:tc>
      </w:tr>
      <w:tr w:rsidR="00FE1C5E" w:rsidRPr="0024385C" w14:paraId="2785966E" w14:textId="77777777" w:rsidTr="008D2FD3">
        <w:tc>
          <w:tcPr>
            <w:tcW w:w="2303" w:type="dxa"/>
          </w:tcPr>
          <w:p w14:paraId="4C0B94E8"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Dicranopteris</w:t>
            </w:r>
            <w:proofErr w:type="spellEnd"/>
          </w:p>
        </w:tc>
        <w:tc>
          <w:tcPr>
            <w:tcW w:w="2303" w:type="dxa"/>
          </w:tcPr>
          <w:p w14:paraId="735C7107"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3C691733"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26ABCA88" w14:textId="77777777" w:rsidR="00FE1C5E" w:rsidRPr="005B35D6" w:rsidRDefault="00FE1C5E">
            <w:pPr>
              <w:spacing w:line="360" w:lineRule="auto"/>
              <w:jc w:val="both"/>
              <w:rPr>
                <w:rFonts w:ascii="Times New Roman" w:hAnsi="Times New Roman" w:cs="Times New Roman"/>
                <w:i/>
                <w:sz w:val="24"/>
                <w:szCs w:val="24"/>
                <w:lang w:val="en-US"/>
              </w:rPr>
            </w:pPr>
          </w:p>
        </w:tc>
      </w:tr>
      <w:tr w:rsidR="00FE1C5E" w:rsidRPr="0024385C" w14:paraId="370103D8" w14:textId="77777777" w:rsidTr="008D2FD3">
        <w:tc>
          <w:tcPr>
            <w:tcW w:w="2303" w:type="dxa"/>
          </w:tcPr>
          <w:p w14:paraId="4AE8B754" w14:textId="77777777" w:rsidR="00FE1C5E" w:rsidRPr="005B35D6" w:rsidRDefault="00FE1C5E" w:rsidP="00801FAA">
            <w:pPr>
              <w:spacing w:line="360" w:lineRule="auto"/>
              <w:jc w:val="both"/>
              <w:rPr>
                <w:rFonts w:ascii="Times New Roman" w:hAnsi="Times New Roman" w:cs="Times New Roman"/>
                <w:i/>
                <w:sz w:val="24"/>
                <w:szCs w:val="24"/>
                <w:lang w:val="en-US"/>
              </w:rPr>
            </w:pPr>
            <w:proofErr w:type="spellStart"/>
            <w:r w:rsidRPr="005B35D6">
              <w:rPr>
                <w:rFonts w:ascii="Times New Roman" w:hAnsi="Times New Roman" w:cs="Times New Roman"/>
                <w:i/>
                <w:sz w:val="24"/>
                <w:szCs w:val="24"/>
                <w:lang w:val="en-US"/>
              </w:rPr>
              <w:t>Psydium</w:t>
            </w:r>
            <w:proofErr w:type="spellEnd"/>
            <w:r w:rsidRPr="005B35D6">
              <w:rPr>
                <w:rFonts w:ascii="Times New Roman" w:hAnsi="Times New Roman" w:cs="Times New Roman"/>
                <w:i/>
                <w:sz w:val="24"/>
                <w:szCs w:val="24"/>
                <w:lang w:val="en-US"/>
              </w:rPr>
              <w:t xml:space="preserve"> </w:t>
            </w:r>
            <w:proofErr w:type="spellStart"/>
            <w:r w:rsidRPr="005B35D6">
              <w:rPr>
                <w:rFonts w:ascii="Times New Roman" w:hAnsi="Times New Roman" w:cs="Times New Roman"/>
                <w:i/>
                <w:sz w:val="24"/>
                <w:szCs w:val="24"/>
                <w:lang w:val="en-US"/>
              </w:rPr>
              <w:t>cattleianum</w:t>
            </w:r>
            <w:proofErr w:type="spellEnd"/>
          </w:p>
        </w:tc>
        <w:tc>
          <w:tcPr>
            <w:tcW w:w="2303" w:type="dxa"/>
          </w:tcPr>
          <w:p w14:paraId="5CCDE249"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616F0361"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7AE1798D" w14:textId="77777777" w:rsidR="00FE1C5E" w:rsidRPr="005B35D6" w:rsidRDefault="00FE1C5E">
            <w:pPr>
              <w:spacing w:line="360" w:lineRule="auto"/>
              <w:jc w:val="both"/>
              <w:rPr>
                <w:rFonts w:ascii="Times New Roman" w:hAnsi="Times New Roman" w:cs="Times New Roman"/>
                <w:i/>
                <w:sz w:val="24"/>
                <w:szCs w:val="24"/>
                <w:lang w:val="en-US"/>
              </w:rPr>
            </w:pPr>
          </w:p>
        </w:tc>
      </w:tr>
      <w:tr w:rsidR="00FE1C5E" w:rsidRPr="0024385C" w14:paraId="647BCA7C" w14:textId="77777777" w:rsidTr="008D2FD3">
        <w:tc>
          <w:tcPr>
            <w:tcW w:w="2303" w:type="dxa"/>
          </w:tcPr>
          <w:p w14:paraId="3CFD456B" w14:textId="77777777" w:rsidR="00FE1C5E" w:rsidRPr="005B35D6" w:rsidRDefault="00FE1C5E" w:rsidP="00801FAA">
            <w:pPr>
              <w:spacing w:line="360" w:lineRule="auto"/>
              <w:jc w:val="both"/>
              <w:rPr>
                <w:rFonts w:ascii="Times New Roman" w:hAnsi="Times New Roman" w:cs="Times New Roman"/>
                <w:i/>
                <w:sz w:val="24"/>
                <w:szCs w:val="24"/>
                <w:lang w:val="en-US"/>
              </w:rPr>
            </w:pPr>
            <w:r w:rsidRPr="005B35D6">
              <w:rPr>
                <w:rFonts w:ascii="Times New Roman" w:hAnsi="Times New Roman" w:cs="Times New Roman"/>
                <w:i/>
                <w:sz w:val="24"/>
                <w:szCs w:val="24"/>
                <w:lang w:val="en-US"/>
              </w:rPr>
              <w:t>Diospyros</w:t>
            </w:r>
          </w:p>
        </w:tc>
        <w:tc>
          <w:tcPr>
            <w:tcW w:w="2303" w:type="dxa"/>
          </w:tcPr>
          <w:p w14:paraId="5B5CEC71"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16E78B56" w14:textId="77777777" w:rsidR="00FE1C5E" w:rsidRPr="005B35D6" w:rsidRDefault="00FE1C5E" w:rsidP="00801FAA">
            <w:pPr>
              <w:spacing w:line="360" w:lineRule="auto"/>
              <w:jc w:val="both"/>
              <w:rPr>
                <w:rFonts w:ascii="Times New Roman" w:hAnsi="Times New Roman" w:cs="Times New Roman"/>
                <w:i/>
                <w:sz w:val="24"/>
                <w:szCs w:val="24"/>
                <w:lang w:val="en-US"/>
              </w:rPr>
            </w:pPr>
          </w:p>
        </w:tc>
        <w:tc>
          <w:tcPr>
            <w:tcW w:w="2303" w:type="dxa"/>
          </w:tcPr>
          <w:p w14:paraId="4BD92561" w14:textId="77777777" w:rsidR="00FE1C5E" w:rsidRPr="005B35D6" w:rsidRDefault="00FE1C5E">
            <w:pPr>
              <w:spacing w:line="360" w:lineRule="auto"/>
              <w:jc w:val="both"/>
              <w:rPr>
                <w:rFonts w:ascii="Times New Roman" w:hAnsi="Times New Roman" w:cs="Times New Roman"/>
                <w:i/>
                <w:sz w:val="24"/>
                <w:szCs w:val="24"/>
                <w:lang w:val="en-US"/>
              </w:rPr>
            </w:pPr>
          </w:p>
        </w:tc>
      </w:tr>
    </w:tbl>
    <w:p w14:paraId="7C13E57D" w14:textId="77777777" w:rsidR="00931F88" w:rsidRPr="0024385C" w:rsidRDefault="00931F88" w:rsidP="00801FAA">
      <w:pPr>
        <w:spacing w:line="360" w:lineRule="auto"/>
        <w:jc w:val="both"/>
        <w:rPr>
          <w:rFonts w:ascii="Times New Roman" w:hAnsi="Times New Roman" w:cs="Times New Roman"/>
          <w:sz w:val="24"/>
          <w:szCs w:val="24"/>
          <w:lang w:val="en-US"/>
        </w:rPr>
      </w:pPr>
    </w:p>
    <w:p w14:paraId="2257E293" w14:textId="77777777" w:rsidR="00EC245B" w:rsidRPr="0024385C" w:rsidRDefault="00011BDD"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Thanks everyone. Let’s continue the following discussion.</w:t>
      </w:r>
    </w:p>
    <w:p w14:paraId="209BE61D" w14:textId="77777777" w:rsidR="00011BDD" w:rsidRPr="0024385C" w:rsidRDefault="00EC245B" w:rsidP="00801FAA">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Well, I think we had </w:t>
      </w:r>
      <w:r w:rsidR="00666A27" w:rsidRPr="0024385C">
        <w:rPr>
          <w:rFonts w:ascii="Times New Roman" w:hAnsi="Times New Roman" w:cs="Times New Roman"/>
          <w:sz w:val="24"/>
          <w:szCs w:val="24"/>
          <w:lang w:val="en-US"/>
        </w:rPr>
        <w:t>advanced responses</w:t>
      </w:r>
      <w:r w:rsidRPr="0024385C">
        <w:rPr>
          <w:rFonts w:ascii="Times New Roman" w:hAnsi="Times New Roman" w:cs="Times New Roman"/>
          <w:sz w:val="24"/>
          <w:szCs w:val="24"/>
          <w:lang w:val="en-US"/>
        </w:rPr>
        <w:t xml:space="preserve"> </w:t>
      </w:r>
      <w:r w:rsidR="00666A27" w:rsidRPr="0024385C">
        <w:rPr>
          <w:rFonts w:ascii="Times New Roman" w:hAnsi="Times New Roman" w:cs="Times New Roman"/>
          <w:sz w:val="24"/>
          <w:szCs w:val="24"/>
          <w:lang w:val="en-US"/>
        </w:rPr>
        <w:t>with the birds and animals section, and we think that you liked our discussion about species and staff; we appreciated to know the existed and non-existed species as well.</w:t>
      </w:r>
    </w:p>
    <w:p w14:paraId="17D7AFAB" w14:textId="77777777" w:rsidR="006B552C" w:rsidRPr="0024385C" w:rsidRDefault="00666A27" w:rsidP="00801FAA">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Let’s shift to water, m</w:t>
      </w:r>
      <w:r w:rsidR="006B552C" w:rsidRPr="0024385C">
        <w:rPr>
          <w:rFonts w:ascii="Times New Roman" w:hAnsi="Times New Roman" w:cs="Times New Roman"/>
          <w:sz w:val="24"/>
          <w:szCs w:val="24"/>
          <w:lang w:val="en-US"/>
        </w:rPr>
        <w:t xml:space="preserve">ore precisely, the clean water. </w:t>
      </w:r>
      <w:r w:rsidRPr="0024385C">
        <w:rPr>
          <w:rFonts w:ascii="Times New Roman" w:hAnsi="Times New Roman" w:cs="Times New Roman"/>
          <w:sz w:val="24"/>
          <w:szCs w:val="24"/>
          <w:lang w:val="en-US"/>
        </w:rPr>
        <w:t>You said that</w:t>
      </w:r>
      <w:r w:rsidR="006B552C" w:rsidRPr="0024385C">
        <w:rPr>
          <w:rFonts w:ascii="Times New Roman" w:hAnsi="Times New Roman" w:cs="Times New Roman"/>
          <w:sz w:val="24"/>
          <w:szCs w:val="24"/>
          <w:lang w:val="en-US"/>
        </w:rPr>
        <w:t xml:space="preserve"> you have both sea and clean water here, so in what way do you use the clean water?</w:t>
      </w:r>
    </w:p>
    <w:p w14:paraId="487AF163" w14:textId="77777777" w:rsidR="00666A27" w:rsidRPr="0024385C" w:rsidRDefault="006B552C" w:rsidP="00E14128">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w:t>
      </w:r>
      <w:r w:rsidR="00AC0360" w:rsidRPr="0024385C">
        <w:rPr>
          <w:rFonts w:ascii="Times New Roman" w:hAnsi="Times New Roman" w:cs="Times New Roman"/>
          <w:sz w:val="24"/>
          <w:szCs w:val="24"/>
          <w:lang w:val="en-US"/>
        </w:rPr>
        <w:t>drinking water</w:t>
      </w:r>
    </w:p>
    <w:p w14:paraId="2F8B3AA2" w14:textId="77777777" w:rsidR="006B552C" w:rsidRPr="0024385C" w:rsidRDefault="006B552C">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is it from clean water pump or?</w:t>
      </w:r>
    </w:p>
    <w:p w14:paraId="0B552043" w14:textId="77777777" w:rsidR="006B552C" w:rsidRPr="0024385C" w:rsidRDefault="006B552C">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yes</w:t>
      </w:r>
    </w:p>
    <w:p w14:paraId="5BC361C9" w14:textId="77777777" w:rsidR="00CB7611" w:rsidRPr="0024385C" w:rsidRDefault="00CB7611">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do you pump it </w:t>
      </w:r>
      <w:proofErr w:type="spellStart"/>
      <w:proofErr w:type="gramStart"/>
      <w:r w:rsidR="00A279C6" w:rsidRPr="0024385C">
        <w:rPr>
          <w:rFonts w:ascii="Times New Roman" w:hAnsi="Times New Roman" w:cs="Times New Roman"/>
          <w:sz w:val="24"/>
          <w:szCs w:val="24"/>
          <w:lang w:val="en-US"/>
        </w:rPr>
        <w:t>or..</w:t>
      </w:r>
      <w:proofErr w:type="gramEnd"/>
      <w:r w:rsidRPr="0024385C">
        <w:rPr>
          <w:rFonts w:ascii="Times New Roman" w:hAnsi="Times New Roman" w:cs="Times New Roman"/>
          <w:sz w:val="24"/>
          <w:szCs w:val="24"/>
          <w:lang w:val="en-US"/>
        </w:rPr>
        <w:t>from</w:t>
      </w:r>
      <w:proofErr w:type="spellEnd"/>
      <w:r w:rsidRPr="0024385C">
        <w:rPr>
          <w:rFonts w:ascii="Times New Roman" w:hAnsi="Times New Roman" w:cs="Times New Roman"/>
          <w:sz w:val="24"/>
          <w:szCs w:val="24"/>
          <w:lang w:val="en-US"/>
        </w:rPr>
        <w:t xml:space="preserve"> which sources?</w:t>
      </w:r>
    </w:p>
    <w:p w14:paraId="718B45BE" w14:textId="77777777" w:rsidR="00CB7611" w:rsidRPr="0024385C" w:rsidRDefault="00CB7611">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Audience: We pump it.</w:t>
      </w:r>
    </w:p>
    <w:p w14:paraId="06FF6F2E" w14:textId="77777777" w:rsidR="00CB7611" w:rsidRPr="0024385C" w:rsidRDefault="00CB7611">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Do you have this kind of pump in each corner or house sector or is there any specific place for it?</w:t>
      </w:r>
    </w:p>
    <w:p w14:paraId="1058F395" w14:textId="77777777" w:rsidR="00CB7611" w:rsidRPr="0024385C" w:rsidRDefault="00CB7611">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specific place</w:t>
      </w:r>
      <w:r w:rsidR="00A279C6" w:rsidRPr="0024385C">
        <w:rPr>
          <w:rFonts w:ascii="Times New Roman" w:hAnsi="Times New Roman" w:cs="Times New Roman"/>
          <w:sz w:val="24"/>
          <w:szCs w:val="24"/>
          <w:lang w:val="en-US"/>
        </w:rPr>
        <w:t xml:space="preserve"> with a source, a little bit far from the house</w:t>
      </w:r>
    </w:p>
    <w:p w14:paraId="3F8553A0" w14:textId="77777777" w:rsidR="00CB7611" w:rsidRPr="0024385C" w:rsidRDefault="00CB7611">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00A279C6" w:rsidRPr="0024385C">
        <w:rPr>
          <w:rFonts w:ascii="Times New Roman" w:hAnsi="Times New Roman" w:cs="Times New Roman"/>
          <w:sz w:val="24"/>
          <w:szCs w:val="24"/>
          <w:lang w:val="en-US"/>
        </w:rPr>
        <w:t xml:space="preserve">: So, in addition to drink, what are the other reasons for water need? </w:t>
      </w:r>
    </w:p>
    <w:p w14:paraId="78E5F950" w14:textId="77777777" w:rsidR="00011BDD" w:rsidRPr="0024385C" w:rsidRDefault="00A279C6">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for sanitation, for hygiene and washing</w:t>
      </w:r>
    </w:p>
    <w:p w14:paraId="299A6A40" w14:textId="77777777" w:rsidR="00A279C6" w:rsidRPr="0024385C" w:rsidRDefault="00A279C6">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concerning the “specific source</w:t>
      </w:r>
      <w:r w:rsidR="00AC0360" w:rsidRPr="0024385C">
        <w:rPr>
          <w:rFonts w:ascii="Times New Roman" w:hAnsi="Times New Roman" w:cs="Times New Roman"/>
          <w:sz w:val="24"/>
          <w:szCs w:val="24"/>
          <w:lang w:val="en-US"/>
        </w:rPr>
        <w:t>/well</w:t>
      </w:r>
      <w:r w:rsidR="00E14128" w:rsidRPr="0024385C">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 xml:space="preserve">is there any cultural practicing </w:t>
      </w:r>
      <w:r w:rsidR="00E14128" w:rsidRPr="0024385C">
        <w:rPr>
          <w:rFonts w:ascii="Times New Roman" w:hAnsi="Times New Roman" w:cs="Times New Roman"/>
          <w:sz w:val="24"/>
          <w:szCs w:val="24"/>
          <w:lang w:val="en-US"/>
        </w:rPr>
        <w:t>around</w:t>
      </w:r>
      <w:r w:rsidR="00AC0360" w:rsidRPr="0024385C">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it or it is just a simple source?</w:t>
      </w:r>
      <w:r w:rsidR="000F2A2F" w:rsidRPr="0024385C">
        <w:rPr>
          <w:rFonts w:ascii="Times New Roman" w:hAnsi="Times New Roman" w:cs="Times New Roman"/>
          <w:sz w:val="24"/>
          <w:szCs w:val="24"/>
          <w:lang w:val="en-US"/>
        </w:rPr>
        <w:t xml:space="preserve"> Like in another region or place, sometimes water is blessed.</w:t>
      </w:r>
    </w:p>
    <w:p w14:paraId="23EADA37" w14:textId="77777777" w:rsidR="00A279C6" w:rsidRPr="0024385C" w:rsidRDefault="000F2A2F">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&amp; Women</w:t>
      </w:r>
      <w:r w:rsidR="00A279C6" w:rsidRPr="0070752B">
        <w:rPr>
          <w:rFonts w:ascii="Times New Roman" w:hAnsi="Times New Roman" w:cs="Times New Roman"/>
          <w:sz w:val="24"/>
          <w:szCs w:val="24"/>
          <w:lang w:val="en-US"/>
        </w:rPr>
        <w:t>:</w:t>
      </w:r>
      <w:r w:rsidR="00A279C6" w:rsidRPr="0024385C">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Yes, b</w:t>
      </w:r>
      <w:r w:rsidR="00A279C6" w:rsidRPr="0024385C">
        <w:rPr>
          <w:rFonts w:ascii="Times New Roman" w:hAnsi="Times New Roman" w:cs="Times New Roman"/>
          <w:sz w:val="24"/>
          <w:szCs w:val="24"/>
          <w:lang w:val="en-US"/>
        </w:rPr>
        <w:t>efore there was a source, like a pond in whi</w:t>
      </w:r>
      <w:r w:rsidRPr="0024385C">
        <w:rPr>
          <w:rFonts w:ascii="Times New Roman" w:hAnsi="Times New Roman" w:cs="Times New Roman"/>
          <w:sz w:val="24"/>
          <w:szCs w:val="24"/>
          <w:lang w:val="en-US"/>
        </w:rPr>
        <w:t xml:space="preserve">ch our ancestors bathed in but it is not seen anymore. </w:t>
      </w:r>
    </w:p>
    <w:p w14:paraId="03C235F8" w14:textId="77777777" w:rsidR="000F2A2F" w:rsidRPr="0024385C" w:rsidRDefault="000F2A2F">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Where is that place?</w:t>
      </w:r>
    </w:p>
    <w:p w14:paraId="4C9D113B" w14:textId="77777777" w:rsidR="000F2A2F" w:rsidRPr="0024385C" w:rsidRDefault="000F2A2F">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in </w:t>
      </w:r>
      <w:proofErr w:type="spellStart"/>
      <w:r w:rsidRPr="0024385C">
        <w:rPr>
          <w:rFonts w:ascii="Times New Roman" w:hAnsi="Times New Roman" w:cs="Times New Roman"/>
          <w:sz w:val="24"/>
          <w:szCs w:val="24"/>
          <w:lang w:val="en-US"/>
        </w:rPr>
        <w:t>Ambinany</w:t>
      </w:r>
      <w:proofErr w:type="spellEnd"/>
    </w:p>
    <w:p w14:paraId="40AAEFBB" w14:textId="77777777" w:rsidR="000F2A2F" w:rsidRPr="0024385C" w:rsidRDefault="000F2A2F">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Did they practice some blessing or is it a kind of sacred pond?</w:t>
      </w:r>
    </w:p>
    <w:p w14:paraId="78BBB6F7" w14:textId="77777777" w:rsidR="000F2A2F" w:rsidRPr="0070752B" w:rsidRDefault="000F2A2F">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Not so much but that place is historical. It was the reason of the name of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Before it was </w:t>
      </w:r>
      <w:proofErr w:type="spellStart"/>
      <w:r w:rsidRPr="0070752B">
        <w:rPr>
          <w:rFonts w:ascii="Times New Roman" w:hAnsi="Times New Roman" w:cs="Times New Roman"/>
          <w:sz w:val="24"/>
          <w:szCs w:val="24"/>
          <w:lang w:val="en-US"/>
        </w:rPr>
        <w:t>Andevoranto</w:t>
      </w:r>
      <w:proofErr w:type="spellEnd"/>
      <w:r w:rsidRPr="0070752B">
        <w:rPr>
          <w:rFonts w:ascii="Times New Roman" w:hAnsi="Times New Roman" w:cs="Times New Roman"/>
          <w:sz w:val="24"/>
          <w:szCs w:val="24"/>
          <w:lang w:val="en-US"/>
        </w:rPr>
        <w:t xml:space="preserve">, so with this historical pond it becomes </w:t>
      </w:r>
      <w:proofErr w:type="spellStart"/>
      <w:r w:rsidRPr="0070752B">
        <w:rPr>
          <w:rFonts w:ascii="Times New Roman" w:hAnsi="Times New Roman" w:cs="Times New Roman"/>
          <w:sz w:val="24"/>
          <w:szCs w:val="24"/>
          <w:lang w:val="en-US"/>
        </w:rPr>
        <w:t>Andovoranto</w:t>
      </w:r>
      <w:proofErr w:type="spellEnd"/>
    </w:p>
    <w:p w14:paraId="5467205C" w14:textId="77777777" w:rsidR="000F2A2F" w:rsidRPr="0024385C" w:rsidRDefault="000F2A2F">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w:t>
      </w:r>
      <w:r w:rsidR="00F64589" w:rsidRPr="0024385C">
        <w:rPr>
          <w:rFonts w:ascii="Times New Roman" w:hAnsi="Times New Roman" w:cs="Times New Roman"/>
          <w:sz w:val="24"/>
          <w:szCs w:val="24"/>
          <w:lang w:val="en-US"/>
        </w:rPr>
        <w:t xml:space="preserve"> </w:t>
      </w:r>
      <w:proofErr w:type="spellStart"/>
      <w:r w:rsidR="00F64589" w:rsidRPr="0024385C">
        <w:rPr>
          <w:rFonts w:ascii="Times New Roman" w:hAnsi="Times New Roman" w:cs="Times New Roman"/>
          <w:sz w:val="24"/>
          <w:szCs w:val="24"/>
          <w:lang w:val="en-US"/>
        </w:rPr>
        <w:t>Princy</w:t>
      </w:r>
      <w:proofErr w:type="spellEnd"/>
      <w:r w:rsidR="00F64589" w:rsidRPr="0024385C">
        <w:rPr>
          <w:rFonts w:ascii="Times New Roman" w:hAnsi="Times New Roman" w:cs="Times New Roman"/>
          <w:sz w:val="24"/>
          <w:szCs w:val="24"/>
          <w:lang w:val="en-US"/>
        </w:rPr>
        <w:t xml:space="preserve">, please show them the </w:t>
      </w:r>
      <w:proofErr w:type="spellStart"/>
      <w:r w:rsidR="00F64589" w:rsidRPr="0024385C">
        <w:rPr>
          <w:rFonts w:ascii="Times New Roman" w:hAnsi="Times New Roman" w:cs="Times New Roman"/>
          <w:sz w:val="24"/>
          <w:szCs w:val="24"/>
          <w:lang w:val="en-US"/>
        </w:rPr>
        <w:t>Andovoranto</w:t>
      </w:r>
      <w:proofErr w:type="spellEnd"/>
      <w:r w:rsidR="00F64589" w:rsidRPr="0024385C">
        <w:rPr>
          <w:rFonts w:ascii="Times New Roman" w:hAnsi="Times New Roman" w:cs="Times New Roman"/>
          <w:sz w:val="24"/>
          <w:szCs w:val="24"/>
          <w:lang w:val="en-US"/>
        </w:rPr>
        <w:t xml:space="preserve"> map for precision</w:t>
      </w:r>
    </w:p>
    <w:p w14:paraId="1351425D" w14:textId="77777777" w:rsidR="00F64589" w:rsidRPr="0024385C" w:rsidRDefault="00F64589">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Is it far from here or where exactly?</w:t>
      </w:r>
    </w:p>
    <w:p w14:paraId="2F6BB491" w14:textId="77777777" w:rsidR="00F64589" w:rsidRPr="0024385C" w:rsidRDefault="00F64589">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[Showing the map to the people…]</w:t>
      </w:r>
      <w:r w:rsidR="00CB0929" w:rsidRPr="0024385C">
        <w:rPr>
          <w:rFonts w:ascii="Times New Roman" w:hAnsi="Times New Roman" w:cs="Times New Roman"/>
          <w:sz w:val="24"/>
          <w:szCs w:val="24"/>
          <w:lang w:val="en-US"/>
        </w:rPr>
        <w:t xml:space="preserve"> It is 3 km from here.</w:t>
      </w:r>
      <w:r w:rsidR="002A0F25" w:rsidRPr="0024385C">
        <w:rPr>
          <w:rFonts w:ascii="Times New Roman" w:hAnsi="Times New Roman" w:cs="Times New Roman"/>
          <w:sz w:val="24"/>
          <w:szCs w:val="24"/>
          <w:lang w:val="en-US"/>
        </w:rPr>
        <w:t xml:space="preserve"> It does not exist anymore (</w:t>
      </w:r>
      <w:proofErr w:type="spellStart"/>
      <w:r w:rsidR="002A0F25" w:rsidRPr="0070752B">
        <w:rPr>
          <w:rFonts w:ascii="Times New Roman" w:hAnsi="Times New Roman" w:cs="Times New Roman"/>
          <w:sz w:val="24"/>
          <w:szCs w:val="24"/>
          <w:lang w:val="en-US"/>
        </w:rPr>
        <w:t>Ambinany</w:t>
      </w:r>
      <w:proofErr w:type="spellEnd"/>
      <w:r w:rsidR="002A0F25" w:rsidRPr="0024385C">
        <w:rPr>
          <w:rFonts w:ascii="Times New Roman" w:hAnsi="Times New Roman" w:cs="Times New Roman"/>
          <w:sz w:val="24"/>
          <w:szCs w:val="24"/>
          <w:lang w:val="en-US"/>
        </w:rPr>
        <w:t>)</w:t>
      </w:r>
    </w:p>
    <w:p w14:paraId="51FADCCA" w14:textId="77777777" w:rsidR="002A0F25" w:rsidRPr="0024385C" w:rsidRDefault="002A0F2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Let’s move to “the air”</w:t>
      </w:r>
    </w:p>
    <w:p w14:paraId="1FF5217A" w14:textId="77777777" w:rsidR="002A0F25" w:rsidRPr="0024385C" w:rsidRDefault="002A0F2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Is there anyone here who does not need air?</w:t>
      </w:r>
    </w:p>
    <w:p w14:paraId="1A1214F9" w14:textId="77777777" w:rsidR="002A0F25" w:rsidRPr="0024385C" w:rsidRDefault="002A0F2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[Laugh…]</w:t>
      </w:r>
    </w:p>
    <w:p w14:paraId="42BB4B28" w14:textId="77777777" w:rsidR="002A0F25" w:rsidRPr="0024385C" w:rsidRDefault="002A0F2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lastRenderedPageBreak/>
        <w:t>Woman: Everyone needs it</w:t>
      </w:r>
    </w:p>
    <w:p w14:paraId="263F07F0" w14:textId="77777777" w:rsidR="000F2A2F" w:rsidRPr="0024385C" w:rsidRDefault="002A0F2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We buy it at the hospital</w:t>
      </w:r>
      <w:r w:rsidR="00DF7D51" w:rsidRPr="0024385C">
        <w:rPr>
          <w:rFonts w:ascii="Times New Roman" w:hAnsi="Times New Roman" w:cs="Times New Roman"/>
          <w:sz w:val="24"/>
          <w:szCs w:val="24"/>
          <w:lang w:val="en-US"/>
        </w:rPr>
        <w:t xml:space="preserve"> [Laugh…] when people are sick at the hospital, sometimes we buy it.</w:t>
      </w:r>
    </w:p>
    <w:p w14:paraId="5B2043D3" w14:textId="77777777" w:rsidR="00DF7D51" w:rsidRPr="0024385C" w:rsidRDefault="00DF7D51">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you’re right</w:t>
      </w:r>
      <w:r w:rsidR="00E97595" w:rsidRPr="0024385C">
        <w:rPr>
          <w:rFonts w:ascii="Times New Roman" w:hAnsi="Times New Roman" w:cs="Times New Roman"/>
          <w:sz w:val="24"/>
          <w:szCs w:val="24"/>
          <w:lang w:val="en-US"/>
        </w:rPr>
        <w:t xml:space="preserve">…indeed it is not for </w:t>
      </w:r>
      <w:r w:rsidR="00AC0360" w:rsidRPr="0024385C">
        <w:rPr>
          <w:rFonts w:ascii="Times New Roman" w:hAnsi="Times New Roman" w:cs="Times New Roman"/>
          <w:sz w:val="24"/>
          <w:szCs w:val="24"/>
          <w:lang w:val="en-US"/>
        </w:rPr>
        <w:t>free,</w:t>
      </w:r>
      <w:r w:rsidR="00E97595" w:rsidRPr="0024385C">
        <w:rPr>
          <w:rFonts w:ascii="Times New Roman" w:hAnsi="Times New Roman" w:cs="Times New Roman"/>
          <w:sz w:val="24"/>
          <w:szCs w:val="24"/>
          <w:lang w:val="en-US"/>
        </w:rPr>
        <w:t xml:space="preserve"> but our subject here </w:t>
      </w:r>
      <w:proofErr w:type="gramStart"/>
      <w:r w:rsidR="00E97595" w:rsidRPr="0024385C">
        <w:rPr>
          <w:rFonts w:ascii="Times New Roman" w:hAnsi="Times New Roman" w:cs="Times New Roman"/>
          <w:sz w:val="24"/>
          <w:szCs w:val="24"/>
          <w:lang w:val="en-US"/>
        </w:rPr>
        <w:t>concern</w:t>
      </w:r>
      <w:proofErr w:type="gramEnd"/>
      <w:r w:rsidR="00E97595" w:rsidRPr="0024385C">
        <w:rPr>
          <w:rFonts w:ascii="Times New Roman" w:hAnsi="Times New Roman" w:cs="Times New Roman"/>
          <w:sz w:val="24"/>
          <w:szCs w:val="24"/>
          <w:lang w:val="en-US"/>
        </w:rPr>
        <w:t xml:space="preserve"> the natural element so…</w:t>
      </w:r>
    </w:p>
    <w:p w14:paraId="7FD6D3FC" w14:textId="77777777" w:rsidR="00E97595" w:rsidRPr="0024385C" w:rsidRDefault="00E9759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To add these needs of air, let me ask you if here in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is there any specific place for leisure? If yes, does it still </w:t>
      </w:r>
      <w:proofErr w:type="gramStart"/>
      <w:r w:rsidRPr="0024385C">
        <w:rPr>
          <w:rFonts w:ascii="Times New Roman" w:hAnsi="Times New Roman" w:cs="Times New Roman"/>
          <w:sz w:val="24"/>
          <w:szCs w:val="24"/>
          <w:lang w:val="en-US"/>
        </w:rPr>
        <w:t>existed</w:t>
      </w:r>
      <w:proofErr w:type="gramEnd"/>
      <w:r w:rsidRPr="0024385C">
        <w:rPr>
          <w:rFonts w:ascii="Times New Roman" w:hAnsi="Times New Roman" w:cs="Times New Roman"/>
          <w:sz w:val="24"/>
          <w:szCs w:val="24"/>
          <w:lang w:val="en-US"/>
        </w:rPr>
        <w:t xml:space="preserve"> or?</w:t>
      </w:r>
    </w:p>
    <w:p w14:paraId="6F8F5EAF" w14:textId="77777777" w:rsidR="00E97595" w:rsidRPr="0070752B" w:rsidRDefault="00E9759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Woman: </w:t>
      </w:r>
      <w:proofErr w:type="spellStart"/>
      <w:r w:rsidRPr="0024385C">
        <w:rPr>
          <w:rFonts w:ascii="Times New Roman" w:hAnsi="Times New Roman" w:cs="Times New Roman"/>
          <w:sz w:val="24"/>
          <w:szCs w:val="24"/>
          <w:lang w:val="en-US"/>
        </w:rPr>
        <w:t>Ambinany</w:t>
      </w:r>
      <w:proofErr w:type="spellEnd"/>
    </w:p>
    <w:p w14:paraId="6A304E64" w14:textId="77777777" w:rsidR="00E97595" w:rsidRPr="0024385C" w:rsidRDefault="00E97595">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what is the particularity of </w:t>
      </w:r>
      <w:proofErr w:type="spellStart"/>
      <w:r w:rsidRPr="0070752B">
        <w:rPr>
          <w:rFonts w:ascii="Times New Roman" w:hAnsi="Times New Roman" w:cs="Times New Roman"/>
          <w:sz w:val="24"/>
          <w:szCs w:val="24"/>
          <w:lang w:val="en-US"/>
        </w:rPr>
        <w:t>Ambinany</w:t>
      </w:r>
      <w:proofErr w:type="spellEnd"/>
      <w:r w:rsidRPr="0024385C">
        <w:rPr>
          <w:rFonts w:ascii="Times New Roman" w:hAnsi="Times New Roman" w:cs="Times New Roman"/>
          <w:sz w:val="24"/>
          <w:szCs w:val="24"/>
          <w:lang w:val="en-US"/>
        </w:rPr>
        <w:t xml:space="preserve"> then?</w:t>
      </w:r>
    </w:p>
    <w:p w14:paraId="5A3C450B" w14:textId="77777777" w:rsidR="00E97595" w:rsidRPr="0024385C" w:rsidRDefault="00E9759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w:t>
      </w:r>
      <w:r w:rsidR="00297944" w:rsidRPr="0024385C">
        <w:rPr>
          <w:rFonts w:ascii="Times New Roman" w:hAnsi="Times New Roman" w:cs="Times New Roman"/>
          <w:sz w:val="24"/>
          <w:szCs w:val="24"/>
          <w:lang w:val="en-US"/>
        </w:rPr>
        <w:t>B</w:t>
      </w:r>
      <w:r w:rsidRPr="0024385C">
        <w:rPr>
          <w:rFonts w:ascii="Times New Roman" w:hAnsi="Times New Roman" w:cs="Times New Roman"/>
          <w:sz w:val="24"/>
          <w:szCs w:val="24"/>
          <w:lang w:val="en-US"/>
        </w:rPr>
        <w:t xml:space="preserve">ecause </w:t>
      </w:r>
      <w:r w:rsidR="00297944" w:rsidRPr="0024385C">
        <w:rPr>
          <w:rFonts w:ascii="Times New Roman" w:hAnsi="Times New Roman" w:cs="Times New Roman"/>
          <w:sz w:val="24"/>
          <w:szCs w:val="24"/>
          <w:lang w:val="en-US"/>
        </w:rPr>
        <w:t xml:space="preserve">it </w:t>
      </w:r>
      <w:r w:rsidR="00A4463E" w:rsidRPr="0024385C">
        <w:rPr>
          <w:rFonts w:ascii="Times New Roman" w:hAnsi="Times New Roman" w:cs="Times New Roman"/>
          <w:sz w:val="24"/>
          <w:szCs w:val="24"/>
          <w:lang w:val="en-US"/>
        </w:rPr>
        <w:t>was immense</w:t>
      </w:r>
      <w:r w:rsidR="00297944" w:rsidRPr="0024385C">
        <w:rPr>
          <w:rFonts w:ascii="Times New Roman" w:hAnsi="Times New Roman" w:cs="Times New Roman"/>
          <w:sz w:val="24"/>
          <w:szCs w:val="24"/>
          <w:lang w:val="en-US"/>
        </w:rPr>
        <w:t>. But now, it becomes</w:t>
      </w:r>
      <w:r w:rsidR="00A4463E" w:rsidRPr="0024385C">
        <w:rPr>
          <w:rFonts w:ascii="Times New Roman" w:hAnsi="Times New Roman" w:cs="Times New Roman"/>
          <w:sz w:val="24"/>
          <w:szCs w:val="24"/>
          <w:lang w:val="en-US"/>
        </w:rPr>
        <w:t xml:space="preserve"> a</w:t>
      </w:r>
      <w:r w:rsidR="00297944" w:rsidRPr="0024385C">
        <w:rPr>
          <w:rFonts w:ascii="Times New Roman" w:hAnsi="Times New Roman" w:cs="Times New Roman"/>
          <w:sz w:val="24"/>
          <w:szCs w:val="24"/>
          <w:lang w:val="en-US"/>
        </w:rPr>
        <w:t xml:space="preserve"> </w:t>
      </w:r>
      <w:r w:rsidR="00A4463E" w:rsidRPr="0024385C">
        <w:rPr>
          <w:rFonts w:ascii="Times New Roman" w:hAnsi="Times New Roman" w:cs="Times New Roman"/>
          <w:sz w:val="24"/>
          <w:szCs w:val="24"/>
          <w:lang w:val="en-US"/>
        </w:rPr>
        <w:t>delimited place</w:t>
      </w:r>
    </w:p>
    <w:p w14:paraId="5531945B" w14:textId="77777777" w:rsidR="00297944" w:rsidRPr="0024385C" w:rsidRDefault="00297944">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Woman: Because of the sea</w:t>
      </w:r>
    </w:p>
    <w:p w14:paraId="6A154D55" w14:textId="77777777" w:rsidR="00A4463E" w:rsidRPr="0024385C" w:rsidRDefault="00A446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Because of coconut </w:t>
      </w:r>
      <w:r w:rsidR="00AC0360" w:rsidRPr="0024385C">
        <w:rPr>
          <w:rFonts w:ascii="Times New Roman" w:hAnsi="Times New Roman" w:cs="Times New Roman"/>
          <w:sz w:val="24"/>
          <w:szCs w:val="24"/>
          <w:lang w:val="en-US"/>
        </w:rPr>
        <w:t>palm plantation</w:t>
      </w:r>
    </w:p>
    <w:p w14:paraId="4E44B3C2" w14:textId="77777777" w:rsidR="00A4463E" w:rsidRPr="0024385C" w:rsidRDefault="00A4463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Who planted those </w:t>
      </w:r>
      <w:r w:rsidR="00AC0360" w:rsidRPr="0024385C">
        <w:rPr>
          <w:rFonts w:ascii="Times New Roman" w:hAnsi="Times New Roman" w:cs="Times New Roman"/>
          <w:sz w:val="24"/>
          <w:szCs w:val="24"/>
          <w:lang w:val="en-US"/>
        </w:rPr>
        <w:t>palms</w:t>
      </w:r>
      <w:r w:rsidRPr="0024385C">
        <w:rPr>
          <w:rFonts w:ascii="Times New Roman" w:hAnsi="Times New Roman" w:cs="Times New Roman"/>
          <w:sz w:val="24"/>
          <w:szCs w:val="24"/>
          <w:lang w:val="en-US"/>
        </w:rPr>
        <w:t xml:space="preserve">? </w:t>
      </w:r>
      <w:r w:rsidR="00AC0360" w:rsidRPr="0024385C">
        <w:rPr>
          <w:rFonts w:ascii="Times New Roman" w:hAnsi="Times New Roman" w:cs="Times New Roman"/>
          <w:sz w:val="24"/>
          <w:szCs w:val="24"/>
          <w:lang w:val="en-US"/>
        </w:rPr>
        <w:t>Is the owner a local people</w:t>
      </w:r>
      <w:r w:rsidRPr="0024385C">
        <w:rPr>
          <w:rFonts w:ascii="Times New Roman" w:hAnsi="Times New Roman" w:cs="Times New Roman"/>
          <w:sz w:val="24"/>
          <w:szCs w:val="24"/>
          <w:lang w:val="en-US"/>
        </w:rPr>
        <w:t>?</w:t>
      </w:r>
    </w:p>
    <w:p w14:paraId="3CB0F94F" w14:textId="77777777" w:rsidR="00A4463E" w:rsidRPr="0024385C" w:rsidRDefault="00A446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Women: yes,</w:t>
      </w:r>
      <w:r w:rsidR="00AC0360" w:rsidRPr="0024385C">
        <w:rPr>
          <w:rFonts w:ascii="Times New Roman" w:hAnsi="Times New Roman" w:cs="Times New Roman"/>
          <w:sz w:val="24"/>
          <w:szCs w:val="24"/>
          <w:lang w:val="en-US"/>
        </w:rPr>
        <w:t xml:space="preserve"> a</w:t>
      </w:r>
      <w:r w:rsidRPr="0024385C">
        <w:rPr>
          <w:rFonts w:ascii="Times New Roman" w:hAnsi="Times New Roman" w:cs="Times New Roman"/>
          <w:sz w:val="24"/>
          <w:szCs w:val="24"/>
          <w:lang w:val="en-US"/>
        </w:rPr>
        <w:t xml:space="preserve"> local one</w:t>
      </w:r>
    </w:p>
    <w:p w14:paraId="6C5931C0" w14:textId="77777777" w:rsidR="00A4463E" w:rsidRPr="0024385C" w:rsidRDefault="00A4463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So, that place </w:t>
      </w:r>
      <w:r w:rsidR="00AC0360" w:rsidRPr="0024385C">
        <w:rPr>
          <w:rFonts w:ascii="Times New Roman" w:hAnsi="Times New Roman" w:cs="Times New Roman"/>
          <w:sz w:val="24"/>
          <w:szCs w:val="24"/>
          <w:lang w:val="en-US"/>
        </w:rPr>
        <w:t>has become a private one?</w:t>
      </w:r>
    </w:p>
    <w:p w14:paraId="34D67BBA" w14:textId="77777777" w:rsidR="00A4463E" w:rsidRPr="0024385C" w:rsidRDefault="00A446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Audience: </w:t>
      </w:r>
      <w:proofErr w:type="spellStart"/>
      <w:r w:rsidRPr="0024385C">
        <w:rPr>
          <w:rFonts w:ascii="Times New Roman" w:hAnsi="Times New Roman" w:cs="Times New Roman"/>
          <w:sz w:val="24"/>
          <w:szCs w:val="24"/>
          <w:lang w:val="en-US"/>
        </w:rPr>
        <w:t>Yesss</w:t>
      </w:r>
      <w:proofErr w:type="spellEnd"/>
      <w:r w:rsidRPr="0024385C">
        <w:rPr>
          <w:rFonts w:ascii="Times New Roman" w:hAnsi="Times New Roman" w:cs="Times New Roman"/>
          <w:sz w:val="24"/>
          <w:szCs w:val="24"/>
          <w:lang w:val="en-US"/>
        </w:rPr>
        <w:t>!!</w:t>
      </w:r>
    </w:p>
    <w:p w14:paraId="2355547B" w14:textId="77777777" w:rsidR="00A4463E" w:rsidRPr="0024385C" w:rsidRDefault="00A4463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t>
      </w:r>
      <w:r w:rsidR="00AC0360" w:rsidRPr="0024385C">
        <w:rPr>
          <w:rFonts w:ascii="Times New Roman" w:hAnsi="Times New Roman" w:cs="Times New Roman"/>
          <w:sz w:val="24"/>
          <w:szCs w:val="24"/>
          <w:lang w:val="en-US"/>
        </w:rPr>
        <w:t>Since when</w:t>
      </w:r>
    </w:p>
    <w:p w14:paraId="1B96B838" w14:textId="77777777" w:rsidR="00A4463E" w:rsidRPr="0024385C" w:rsidRDefault="00A446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I think since 2000-2004 </w:t>
      </w:r>
    </w:p>
    <w:p w14:paraId="00260567" w14:textId="77777777" w:rsidR="00A4463E" w:rsidRPr="0070752B" w:rsidRDefault="00A446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Another recreational place is: </w:t>
      </w:r>
      <w:proofErr w:type="spellStart"/>
      <w:r w:rsidRPr="0070752B">
        <w:rPr>
          <w:rFonts w:ascii="Times New Roman" w:hAnsi="Times New Roman" w:cs="Times New Roman"/>
          <w:sz w:val="24"/>
          <w:szCs w:val="24"/>
          <w:lang w:val="en-US"/>
        </w:rPr>
        <w:t>Ambila</w:t>
      </w:r>
      <w:proofErr w:type="spellEnd"/>
      <w:r w:rsidRPr="0070752B">
        <w:rPr>
          <w:rFonts w:ascii="Times New Roman" w:hAnsi="Times New Roman" w:cs="Times New Roman"/>
          <w:sz w:val="24"/>
          <w:szCs w:val="24"/>
          <w:lang w:val="en-US"/>
        </w:rPr>
        <w:t xml:space="preserve"> </w:t>
      </w:r>
      <w:proofErr w:type="spellStart"/>
      <w:r w:rsidRPr="0070752B">
        <w:rPr>
          <w:rFonts w:ascii="Times New Roman" w:hAnsi="Times New Roman" w:cs="Times New Roman"/>
          <w:sz w:val="24"/>
          <w:szCs w:val="24"/>
          <w:lang w:val="en-US"/>
        </w:rPr>
        <w:t>Lemaintso</w:t>
      </w:r>
      <w:proofErr w:type="spellEnd"/>
    </w:p>
    <w:p w14:paraId="4DA9F7B7" w14:textId="77777777" w:rsidR="00907255" w:rsidRPr="0070752B" w:rsidRDefault="00907255">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There, people can do everything for recreation. No owner, no private </w:t>
      </w:r>
      <w:proofErr w:type="spellStart"/>
      <w:r w:rsidRPr="0024385C">
        <w:rPr>
          <w:rFonts w:ascii="Times New Roman" w:hAnsi="Times New Roman" w:cs="Times New Roman"/>
          <w:sz w:val="24"/>
          <w:szCs w:val="24"/>
          <w:lang w:val="en-US"/>
        </w:rPr>
        <w:t>proprety</w:t>
      </w:r>
      <w:proofErr w:type="spellEnd"/>
      <w:r w:rsidRPr="0024385C">
        <w:rPr>
          <w:rFonts w:ascii="Times New Roman" w:hAnsi="Times New Roman" w:cs="Times New Roman"/>
          <w:sz w:val="24"/>
          <w:szCs w:val="24"/>
          <w:lang w:val="en-US"/>
        </w:rPr>
        <w:t>.</w:t>
      </w:r>
    </w:p>
    <w:p w14:paraId="0C910346" w14:textId="77777777" w:rsidR="00E97595" w:rsidRPr="0024385C" w:rsidRDefault="0090725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Another question, is there any </w:t>
      </w:r>
      <w:r w:rsidR="00E97595" w:rsidRPr="0024385C">
        <w:rPr>
          <w:rFonts w:ascii="Times New Roman" w:hAnsi="Times New Roman" w:cs="Times New Roman"/>
          <w:sz w:val="24"/>
          <w:szCs w:val="24"/>
          <w:lang w:val="en-US"/>
        </w:rPr>
        <w:t>sacred place</w:t>
      </w:r>
      <w:r w:rsidRPr="0024385C">
        <w:rPr>
          <w:rFonts w:ascii="Times New Roman" w:hAnsi="Times New Roman" w:cs="Times New Roman"/>
          <w:sz w:val="24"/>
          <w:szCs w:val="24"/>
          <w:lang w:val="en-US"/>
        </w:rPr>
        <w:t xml:space="preserve"> here</w:t>
      </w:r>
      <w:r w:rsidR="00E97595" w:rsidRPr="0024385C">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If yes, where and how is it sacred?</w:t>
      </w:r>
      <w:r w:rsidR="00E97595" w:rsidRPr="0024385C">
        <w:rPr>
          <w:rFonts w:ascii="Times New Roman" w:hAnsi="Times New Roman" w:cs="Times New Roman"/>
          <w:sz w:val="24"/>
          <w:szCs w:val="24"/>
          <w:lang w:val="en-US"/>
        </w:rPr>
        <w:t xml:space="preserve"> </w:t>
      </w:r>
    </w:p>
    <w:p w14:paraId="3237437C" w14:textId="77777777" w:rsidR="00907255" w:rsidRPr="0070752B" w:rsidRDefault="0090725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Amborodamba</w:t>
      </w:r>
      <w:proofErr w:type="spellEnd"/>
    </w:p>
    <w:p w14:paraId="0D24C896" w14:textId="77777777" w:rsidR="00907255" w:rsidRPr="0024385C" w:rsidRDefault="0090725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Something linked with tissue (</w:t>
      </w:r>
      <w:proofErr w:type="spellStart"/>
      <w:r w:rsidRPr="0024385C">
        <w:rPr>
          <w:rFonts w:ascii="Times New Roman" w:hAnsi="Times New Roman" w:cs="Times New Roman"/>
          <w:sz w:val="24"/>
          <w:szCs w:val="24"/>
          <w:lang w:val="en-US"/>
        </w:rPr>
        <w:t>lamba</w:t>
      </w:r>
      <w:proofErr w:type="spellEnd"/>
      <w:r w:rsidRPr="0024385C">
        <w:rPr>
          <w:rFonts w:ascii="Times New Roman" w:hAnsi="Times New Roman" w:cs="Times New Roman"/>
          <w:sz w:val="24"/>
          <w:szCs w:val="24"/>
          <w:lang w:val="en-US"/>
        </w:rPr>
        <w:t xml:space="preserve">) or? </w:t>
      </w:r>
      <w:r w:rsidR="0008229C" w:rsidRPr="0024385C">
        <w:rPr>
          <w:rFonts w:ascii="Times New Roman" w:hAnsi="Times New Roman" w:cs="Times New Roman"/>
          <w:sz w:val="24"/>
          <w:szCs w:val="24"/>
          <w:lang w:val="en-US"/>
        </w:rPr>
        <w:t xml:space="preserve">For what reason people go there? </w:t>
      </w:r>
    </w:p>
    <w:p w14:paraId="572FE27B" w14:textId="77777777" w:rsidR="00907255" w:rsidRPr="0024385C" w:rsidRDefault="0090725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xml:space="preserve">:  </w:t>
      </w:r>
      <w:r w:rsidR="007F737D" w:rsidRPr="0024385C">
        <w:rPr>
          <w:rFonts w:ascii="Times New Roman" w:hAnsi="Times New Roman" w:cs="Times New Roman"/>
          <w:sz w:val="24"/>
          <w:szCs w:val="24"/>
          <w:lang w:val="en-US"/>
        </w:rPr>
        <w:t>to make</w:t>
      </w:r>
      <w:r w:rsidRPr="0024385C">
        <w:rPr>
          <w:rFonts w:ascii="Times New Roman" w:hAnsi="Times New Roman" w:cs="Times New Roman"/>
          <w:sz w:val="24"/>
          <w:szCs w:val="24"/>
          <w:lang w:val="en-US"/>
        </w:rPr>
        <w:t xml:space="preserve"> vows and wishes…</w:t>
      </w:r>
    </w:p>
    <w:p w14:paraId="6310672B" w14:textId="77777777" w:rsidR="00907255" w:rsidRPr="0024385C" w:rsidRDefault="0090725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xml:space="preserve">: Well, is there any </w:t>
      </w:r>
      <w:r w:rsidR="00352278" w:rsidRPr="0024385C">
        <w:rPr>
          <w:rFonts w:ascii="Times New Roman" w:hAnsi="Times New Roman" w:cs="Times New Roman"/>
          <w:sz w:val="24"/>
          <w:szCs w:val="24"/>
          <w:lang w:val="en-US"/>
        </w:rPr>
        <w:t>specific plant</w:t>
      </w:r>
      <w:r w:rsidRPr="0024385C">
        <w:rPr>
          <w:rFonts w:ascii="Times New Roman" w:hAnsi="Times New Roman" w:cs="Times New Roman"/>
          <w:sz w:val="24"/>
          <w:szCs w:val="24"/>
          <w:lang w:val="en-US"/>
        </w:rPr>
        <w:t xml:space="preserve"> used </w:t>
      </w:r>
      <w:r w:rsidR="00352278" w:rsidRPr="0024385C">
        <w:rPr>
          <w:rFonts w:ascii="Times New Roman" w:hAnsi="Times New Roman" w:cs="Times New Roman"/>
          <w:sz w:val="24"/>
          <w:szCs w:val="24"/>
          <w:lang w:val="en-US"/>
        </w:rPr>
        <w:t xml:space="preserve">for </w:t>
      </w:r>
      <w:r w:rsidRPr="0024385C">
        <w:rPr>
          <w:rFonts w:ascii="Times New Roman" w:hAnsi="Times New Roman" w:cs="Times New Roman"/>
          <w:sz w:val="24"/>
          <w:szCs w:val="24"/>
          <w:lang w:val="en-US"/>
        </w:rPr>
        <w:t xml:space="preserve">it? Because as you said, the plant is enrolled with a piece of </w:t>
      </w:r>
      <w:proofErr w:type="gramStart"/>
      <w:r w:rsidRPr="0024385C">
        <w:rPr>
          <w:rFonts w:ascii="Times New Roman" w:hAnsi="Times New Roman" w:cs="Times New Roman"/>
          <w:sz w:val="24"/>
          <w:szCs w:val="24"/>
          <w:lang w:val="en-US"/>
        </w:rPr>
        <w:t>tissue</w:t>
      </w:r>
      <w:proofErr w:type="gramEnd"/>
      <w:r w:rsidRPr="0024385C">
        <w:rPr>
          <w:rFonts w:ascii="Times New Roman" w:hAnsi="Times New Roman" w:cs="Times New Roman"/>
          <w:sz w:val="24"/>
          <w:szCs w:val="24"/>
          <w:lang w:val="en-US"/>
        </w:rPr>
        <w:t xml:space="preserve"> </w:t>
      </w:r>
      <w:r w:rsidR="00563148" w:rsidRPr="0024385C">
        <w:rPr>
          <w:rFonts w:ascii="Times New Roman" w:hAnsi="Times New Roman" w:cs="Times New Roman"/>
          <w:sz w:val="24"/>
          <w:szCs w:val="24"/>
          <w:lang w:val="en-US"/>
        </w:rPr>
        <w:t xml:space="preserve">right? </w:t>
      </w:r>
      <w:proofErr w:type="gramStart"/>
      <w:r w:rsidR="00563148" w:rsidRPr="0024385C">
        <w:rPr>
          <w:rFonts w:ascii="Times New Roman" w:hAnsi="Times New Roman" w:cs="Times New Roman"/>
          <w:sz w:val="24"/>
          <w:szCs w:val="24"/>
          <w:lang w:val="en-US"/>
        </w:rPr>
        <w:t>So</w:t>
      </w:r>
      <w:proofErr w:type="gramEnd"/>
      <w:r w:rsidR="00563148" w:rsidRPr="0024385C">
        <w:rPr>
          <w:rFonts w:ascii="Times New Roman" w:hAnsi="Times New Roman" w:cs="Times New Roman"/>
          <w:sz w:val="24"/>
          <w:szCs w:val="24"/>
          <w:lang w:val="en-US"/>
        </w:rPr>
        <w:t xml:space="preserve"> what is the name of the plant?</w:t>
      </w:r>
    </w:p>
    <w:p w14:paraId="0752B856" w14:textId="77777777" w:rsidR="00563148" w:rsidRPr="0024385C" w:rsidRDefault="005631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Nanto, </w:t>
      </w:r>
      <w:proofErr w:type="spellStart"/>
      <w:r w:rsidRPr="0024385C">
        <w:rPr>
          <w:rFonts w:ascii="Times New Roman" w:hAnsi="Times New Roman" w:cs="Times New Roman"/>
          <w:sz w:val="24"/>
          <w:szCs w:val="24"/>
          <w:lang w:val="en-US"/>
        </w:rPr>
        <w:t>Vosirindrana</w:t>
      </w:r>
      <w:proofErr w:type="spellEnd"/>
    </w:p>
    <w:p w14:paraId="0B767B4F" w14:textId="77777777" w:rsidR="00563148" w:rsidRPr="0024385C" w:rsidRDefault="005631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Votsilana</w:t>
      </w:r>
      <w:proofErr w:type="spellEnd"/>
    </w:p>
    <w:p w14:paraId="5B6544CA" w14:textId="77777777" w:rsidR="00563148" w:rsidRPr="0024385C" w:rsidRDefault="00563148">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Besides these plants, is there any other sacred plant used for that? And where exactly, can you show on the map please?</w:t>
      </w:r>
    </w:p>
    <w:p w14:paraId="570CD0F9" w14:textId="77777777" w:rsidR="00563148" w:rsidRPr="0024385C" w:rsidRDefault="005631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3 km from here</w:t>
      </w:r>
    </w:p>
    <w:p w14:paraId="21B9C743" w14:textId="77777777" w:rsidR="006D3164" w:rsidRPr="0024385C" w:rsidRDefault="006D3164">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[People try to point that sacred place on the map]</w:t>
      </w:r>
    </w:p>
    <w:p w14:paraId="6F1E10E8" w14:textId="77777777" w:rsidR="006D3164" w:rsidRPr="0024385C" w:rsidRDefault="006D316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Concerning the </w:t>
      </w:r>
      <w:r w:rsidR="00E14128" w:rsidRPr="0024385C">
        <w:rPr>
          <w:rFonts w:ascii="Times New Roman" w:hAnsi="Times New Roman" w:cs="Times New Roman"/>
          <w:sz w:val="24"/>
          <w:szCs w:val="24"/>
          <w:lang w:val="en-US"/>
        </w:rPr>
        <w:t>“</w:t>
      </w:r>
      <w:proofErr w:type="spellStart"/>
      <w:r w:rsidRPr="0024385C">
        <w:rPr>
          <w:rFonts w:ascii="Times New Roman" w:hAnsi="Times New Roman" w:cs="Times New Roman"/>
          <w:sz w:val="24"/>
          <w:szCs w:val="24"/>
          <w:lang w:val="en-US"/>
        </w:rPr>
        <w:t>Tsaborà</w:t>
      </w:r>
      <w:proofErr w:type="spellEnd"/>
      <w:r w:rsidR="00E14128" w:rsidRPr="0024385C">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On the road to come here, we’ve heard about this and we would like to know if there is a specific tree </w:t>
      </w:r>
      <w:r w:rsidR="00E46346" w:rsidRPr="0024385C">
        <w:rPr>
          <w:rFonts w:ascii="Times New Roman" w:hAnsi="Times New Roman" w:cs="Times New Roman"/>
          <w:sz w:val="24"/>
          <w:szCs w:val="24"/>
          <w:lang w:val="en-US"/>
        </w:rPr>
        <w:t xml:space="preserve">while </w:t>
      </w:r>
      <w:r w:rsidRPr="0024385C">
        <w:rPr>
          <w:rFonts w:ascii="Times New Roman" w:hAnsi="Times New Roman" w:cs="Times New Roman"/>
          <w:sz w:val="24"/>
          <w:szCs w:val="24"/>
          <w:lang w:val="en-US"/>
        </w:rPr>
        <w:t xml:space="preserve">doing </w:t>
      </w:r>
      <w:proofErr w:type="spellStart"/>
      <w:r w:rsidRPr="0024385C">
        <w:rPr>
          <w:rFonts w:ascii="Times New Roman" w:hAnsi="Times New Roman" w:cs="Times New Roman"/>
          <w:sz w:val="24"/>
          <w:szCs w:val="24"/>
          <w:lang w:val="en-US"/>
        </w:rPr>
        <w:t>tsabor</w:t>
      </w:r>
      <w:r w:rsidR="00786653" w:rsidRPr="0024385C">
        <w:rPr>
          <w:rFonts w:ascii="Times New Roman" w:hAnsi="Times New Roman" w:cs="Times New Roman"/>
          <w:sz w:val="24"/>
          <w:szCs w:val="24"/>
          <w:lang w:val="en-US"/>
        </w:rPr>
        <w:t>à</w:t>
      </w:r>
      <w:proofErr w:type="spellEnd"/>
      <w:r w:rsidRPr="0024385C">
        <w:rPr>
          <w:rFonts w:ascii="Times New Roman" w:hAnsi="Times New Roman" w:cs="Times New Roman"/>
          <w:sz w:val="24"/>
          <w:szCs w:val="24"/>
          <w:lang w:val="en-US"/>
        </w:rPr>
        <w:t>, or?</w:t>
      </w:r>
    </w:p>
    <w:p w14:paraId="6F7B7DA1" w14:textId="77777777" w:rsidR="00786653" w:rsidRPr="0024385C" w:rsidRDefault="0078665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It depends of the types of the </w:t>
      </w:r>
      <w:proofErr w:type="spellStart"/>
      <w:r w:rsidRPr="0024385C">
        <w:rPr>
          <w:rFonts w:ascii="Times New Roman" w:hAnsi="Times New Roman" w:cs="Times New Roman"/>
          <w:sz w:val="24"/>
          <w:szCs w:val="24"/>
          <w:lang w:val="en-US"/>
        </w:rPr>
        <w:t>tsaborà</w:t>
      </w:r>
      <w:proofErr w:type="spellEnd"/>
      <w:r w:rsidRPr="0024385C">
        <w:rPr>
          <w:rFonts w:ascii="Times New Roman" w:hAnsi="Times New Roman" w:cs="Times New Roman"/>
          <w:sz w:val="24"/>
          <w:szCs w:val="24"/>
          <w:lang w:val="en-US"/>
        </w:rPr>
        <w:t>.</w:t>
      </w:r>
    </w:p>
    <w:p w14:paraId="6F8F724F" w14:textId="77777777" w:rsidR="00E46346" w:rsidRPr="0024385C" w:rsidRDefault="00E4634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Well, what is then the name of the tree? Any specific one?</w:t>
      </w:r>
    </w:p>
    <w:p w14:paraId="6D214565" w14:textId="77777777" w:rsidR="00E46346" w:rsidRPr="0024385C" w:rsidRDefault="008D2FD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Hasina (</w:t>
      </w:r>
      <w:r w:rsidR="00E46346" w:rsidRPr="0024385C">
        <w:rPr>
          <w:rFonts w:ascii="Times New Roman" w:hAnsi="Times New Roman" w:cs="Times New Roman"/>
          <w:sz w:val="24"/>
          <w:szCs w:val="24"/>
          <w:lang w:val="en-US"/>
        </w:rPr>
        <w:t xml:space="preserve">not the </w:t>
      </w:r>
      <w:r w:rsidR="00352278" w:rsidRPr="0024385C">
        <w:rPr>
          <w:rFonts w:ascii="Times New Roman" w:hAnsi="Times New Roman" w:cs="Times New Roman"/>
          <w:sz w:val="24"/>
          <w:szCs w:val="24"/>
          <w:lang w:val="en-US"/>
        </w:rPr>
        <w:t xml:space="preserve">bushy </w:t>
      </w:r>
      <w:r w:rsidR="00E46346" w:rsidRPr="0024385C">
        <w:rPr>
          <w:rFonts w:ascii="Times New Roman" w:hAnsi="Times New Roman" w:cs="Times New Roman"/>
          <w:sz w:val="24"/>
          <w:szCs w:val="24"/>
          <w:lang w:val="en-US"/>
        </w:rPr>
        <w:t xml:space="preserve">Hasina but </w:t>
      </w:r>
      <w:r w:rsidR="00352278" w:rsidRPr="0024385C">
        <w:rPr>
          <w:rFonts w:ascii="Times New Roman" w:hAnsi="Times New Roman" w:cs="Times New Roman"/>
          <w:sz w:val="24"/>
          <w:szCs w:val="24"/>
          <w:lang w:val="en-US"/>
        </w:rPr>
        <w:t>the big tree</w:t>
      </w:r>
      <w:r w:rsidR="00E46346" w:rsidRPr="0024385C">
        <w:rPr>
          <w:rFonts w:ascii="Times New Roman" w:hAnsi="Times New Roman" w:cs="Times New Roman"/>
          <w:sz w:val="24"/>
          <w:szCs w:val="24"/>
          <w:lang w:val="en-US"/>
        </w:rPr>
        <w:t>, kind of</w:t>
      </w:r>
      <w:r w:rsidR="00E14128" w:rsidRPr="0024385C">
        <w:rPr>
          <w:rFonts w:ascii="Times New Roman" w:hAnsi="Times New Roman" w:cs="Times New Roman"/>
          <w:sz w:val="24"/>
          <w:szCs w:val="24"/>
          <w:lang w:val="en-US"/>
        </w:rPr>
        <w:t xml:space="preserve"> </w:t>
      </w:r>
      <w:r w:rsidR="00352278" w:rsidRPr="0024385C">
        <w:rPr>
          <w:rFonts w:ascii="Times New Roman" w:hAnsi="Times New Roman" w:cs="Times New Roman"/>
          <w:sz w:val="24"/>
          <w:szCs w:val="24"/>
          <w:lang w:val="en-US"/>
        </w:rPr>
        <w:t>Rosewood</w:t>
      </w:r>
      <w:r w:rsidR="00E46346" w:rsidRPr="0024385C">
        <w:rPr>
          <w:rFonts w:ascii="Times New Roman" w:hAnsi="Times New Roman" w:cs="Times New Roman"/>
          <w:sz w:val="24"/>
          <w:szCs w:val="24"/>
          <w:lang w:val="en-US"/>
        </w:rPr>
        <w:t>)</w:t>
      </w:r>
      <w:r w:rsidRPr="0024385C">
        <w:rPr>
          <w:rFonts w:ascii="Times New Roman" w:hAnsi="Times New Roman" w:cs="Times New Roman"/>
          <w:sz w:val="24"/>
          <w:szCs w:val="24"/>
          <w:lang w:val="en-US"/>
        </w:rPr>
        <w:t>.</w:t>
      </w:r>
    </w:p>
    <w:p w14:paraId="307027E8" w14:textId="77777777" w:rsidR="008D2FD3" w:rsidRPr="0024385C" w:rsidRDefault="008D2FD3">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We can find it </w:t>
      </w:r>
      <w:r w:rsidR="00352278" w:rsidRPr="0024385C">
        <w:rPr>
          <w:rFonts w:ascii="Times New Roman" w:hAnsi="Times New Roman" w:cs="Times New Roman"/>
          <w:sz w:val="24"/>
          <w:szCs w:val="24"/>
          <w:lang w:val="en-US"/>
        </w:rPr>
        <w:t xml:space="preserve">here </w:t>
      </w:r>
      <w:r w:rsidRPr="0024385C">
        <w:rPr>
          <w:rFonts w:ascii="Times New Roman" w:hAnsi="Times New Roman" w:cs="Times New Roman"/>
          <w:sz w:val="24"/>
          <w:szCs w:val="24"/>
          <w:lang w:val="en-US"/>
        </w:rPr>
        <w:t xml:space="preserve">but </w:t>
      </w:r>
      <w:r w:rsidR="00352278" w:rsidRPr="0024385C">
        <w:rPr>
          <w:rFonts w:ascii="Times New Roman" w:hAnsi="Times New Roman" w:cs="Times New Roman"/>
          <w:sz w:val="24"/>
          <w:szCs w:val="24"/>
          <w:lang w:val="en-US"/>
        </w:rPr>
        <w:t>it is rare</w:t>
      </w:r>
    </w:p>
    <w:p w14:paraId="59B7BEA1" w14:textId="77777777" w:rsidR="008D2FD3" w:rsidRPr="0024385C" w:rsidRDefault="008D2FD3">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And how about the coffin? Is there any specific tree </w:t>
      </w:r>
      <w:r w:rsidR="00352278" w:rsidRPr="0024385C">
        <w:rPr>
          <w:rFonts w:ascii="Times New Roman" w:hAnsi="Times New Roman" w:cs="Times New Roman"/>
          <w:sz w:val="24"/>
          <w:szCs w:val="24"/>
          <w:lang w:val="en-US"/>
        </w:rPr>
        <w:t xml:space="preserve">used </w:t>
      </w:r>
      <w:r w:rsidRPr="0024385C">
        <w:rPr>
          <w:rFonts w:ascii="Times New Roman" w:hAnsi="Times New Roman" w:cs="Times New Roman"/>
          <w:sz w:val="24"/>
          <w:szCs w:val="24"/>
          <w:lang w:val="en-US"/>
        </w:rPr>
        <w:t>for it?</w:t>
      </w:r>
    </w:p>
    <w:p w14:paraId="79190E09" w14:textId="77777777" w:rsidR="008D2FD3" w:rsidRPr="0024385C" w:rsidRDefault="008D2FD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Before, it was crafted with a “</w:t>
      </w:r>
      <w:proofErr w:type="spellStart"/>
      <w:r w:rsidRPr="0024385C">
        <w:rPr>
          <w:rFonts w:ascii="Times New Roman" w:hAnsi="Times New Roman" w:cs="Times New Roman"/>
          <w:sz w:val="24"/>
          <w:szCs w:val="24"/>
          <w:lang w:val="en-US"/>
        </w:rPr>
        <w:t>Hazomboay</w:t>
      </w:r>
      <w:proofErr w:type="spellEnd"/>
      <w:r w:rsidRPr="0024385C">
        <w:rPr>
          <w:rFonts w:ascii="Times New Roman" w:hAnsi="Times New Roman" w:cs="Times New Roman"/>
          <w:sz w:val="24"/>
          <w:szCs w:val="24"/>
          <w:lang w:val="en-US"/>
        </w:rPr>
        <w:t xml:space="preserve">”, but now it is </w:t>
      </w:r>
      <w:r w:rsidR="00352278" w:rsidRPr="0024385C">
        <w:rPr>
          <w:rFonts w:ascii="Times New Roman" w:hAnsi="Times New Roman" w:cs="Times New Roman"/>
          <w:sz w:val="24"/>
          <w:szCs w:val="24"/>
          <w:lang w:val="en-US"/>
        </w:rPr>
        <w:t>made of</w:t>
      </w:r>
      <w:r w:rsidRPr="0024385C">
        <w:rPr>
          <w:rFonts w:ascii="Times New Roman" w:hAnsi="Times New Roman" w:cs="Times New Roman"/>
          <w:sz w:val="24"/>
          <w:szCs w:val="24"/>
          <w:lang w:val="en-US"/>
        </w:rPr>
        <w:t xml:space="preserve"> Volo (bamboo)</w:t>
      </w:r>
    </w:p>
    <w:p w14:paraId="513C7085" w14:textId="77777777" w:rsidR="008D2FD3" w:rsidRPr="0024385C" w:rsidRDefault="008D2FD3">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What about </w:t>
      </w:r>
      <w:r w:rsidR="00A94A9B" w:rsidRPr="0024385C">
        <w:rPr>
          <w:rFonts w:ascii="Times New Roman" w:hAnsi="Times New Roman" w:cs="Times New Roman"/>
          <w:sz w:val="24"/>
          <w:szCs w:val="24"/>
          <w:lang w:val="en-US"/>
        </w:rPr>
        <w:t>circumcision</w:t>
      </w:r>
      <w:r w:rsidRPr="0024385C">
        <w:rPr>
          <w:rFonts w:ascii="Times New Roman" w:hAnsi="Times New Roman" w:cs="Times New Roman"/>
          <w:sz w:val="24"/>
          <w:szCs w:val="24"/>
          <w:lang w:val="en-US"/>
        </w:rPr>
        <w:t xml:space="preserve">? </w:t>
      </w:r>
      <w:r w:rsidR="00A94A9B" w:rsidRPr="0024385C">
        <w:rPr>
          <w:rFonts w:ascii="Times New Roman" w:hAnsi="Times New Roman" w:cs="Times New Roman"/>
          <w:sz w:val="24"/>
          <w:szCs w:val="24"/>
          <w:lang w:val="en-US"/>
        </w:rPr>
        <w:t xml:space="preserve">is there any plant you use? </w:t>
      </w:r>
    </w:p>
    <w:p w14:paraId="16B584E5" w14:textId="77777777" w:rsidR="008D2FD3" w:rsidRPr="0024385C" w:rsidRDefault="008D2FD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We use </w:t>
      </w:r>
      <w:r w:rsidR="00A94A9B" w:rsidRPr="0024385C">
        <w:rPr>
          <w:rFonts w:ascii="Times New Roman" w:hAnsi="Times New Roman" w:cs="Times New Roman"/>
          <w:sz w:val="24"/>
          <w:szCs w:val="24"/>
          <w:lang w:val="en-US"/>
        </w:rPr>
        <w:t xml:space="preserve">the small </w:t>
      </w:r>
      <w:r w:rsidRPr="0070752B">
        <w:rPr>
          <w:rFonts w:ascii="Times New Roman" w:hAnsi="Times New Roman" w:cs="Times New Roman"/>
          <w:sz w:val="24"/>
          <w:szCs w:val="24"/>
          <w:lang w:val="en-US"/>
        </w:rPr>
        <w:t xml:space="preserve">Hasina for blessing the kids, </w:t>
      </w:r>
      <w:r w:rsidR="00A94A9B" w:rsidRPr="0024385C">
        <w:rPr>
          <w:rFonts w:ascii="Times New Roman" w:hAnsi="Times New Roman" w:cs="Times New Roman"/>
          <w:sz w:val="24"/>
          <w:szCs w:val="24"/>
          <w:lang w:val="en-US"/>
        </w:rPr>
        <w:t>and then</w:t>
      </w:r>
      <w:r w:rsidRPr="0024385C">
        <w:rPr>
          <w:rFonts w:ascii="Times New Roman" w:hAnsi="Times New Roman" w:cs="Times New Roman"/>
          <w:sz w:val="24"/>
          <w:szCs w:val="24"/>
          <w:lang w:val="en-US"/>
        </w:rPr>
        <w:t xml:space="preserve"> we look for blessed water in </w:t>
      </w:r>
      <w:proofErr w:type="spellStart"/>
      <w:r w:rsidRPr="0024385C">
        <w:rPr>
          <w:rFonts w:ascii="Times New Roman" w:hAnsi="Times New Roman" w:cs="Times New Roman"/>
          <w:sz w:val="24"/>
          <w:szCs w:val="24"/>
          <w:lang w:val="en-US"/>
        </w:rPr>
        <w:t>Ambinany</w:t>
      </w:r>
      <w:proofErr w:type="spellEnd"/>
      <w:r w:rsidRPr="0024385C">
        <w:rPr>
          <w:rFonts w:ascii="Times New Roman" w:hAnsi="Times New Roman" w:cs="Times New Roman"/>
          <w:sz w:val="24"/>
          <w:szCs w:val="24"/>
          <w:lang w:val="en-US"/>
        </w:rPr>
        <w:t>.</w:t>
      </w:r>
    </w:p>
    <w:p w14:paraId="4CB81238" w14:textId="77777777" w:rsidR="008D2FD3" w:rsidRPr="0024385C" w:rsidRDefault="008D2FD3">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Alright, we have already talked about people, but </w:t>
      </w:r>
      <w:r w:rsidR="007078F6" w:rsidRPr="0024385C">
        <w:rPr>
          <w:rFonts w:ascii="Times New Roman" w:hAnsi="Times New Roman" w:cs="Times New Roman"/>
          <w:sz w:val="24"/>
          <w:szCs w:val="24"/>
          <w:lang w:val="en-US"/>
        </w:rPr>
        <w:t xml:space="preserve">during the </w:t>
      </w:r>
      <w:r w:rsidR="00FE5DBF" w:rsidRPr="0024385C">
        <w:rPr>
          <w:rFonts w:ascii="Times New Roman" w:hAnsi="Times New Roman" w:cs="Times New Roman"/>
          <w:sz w:val="24"/>
          <w:szCs w:val="24"/>
          <w:lang w:val="en-US"/>
        </w:rPr>
        <w:t xml:space="preserve">Kingdom era </w:t>
      </w:r>
      <w:r w:rsidR="007078F6" w:rsidRPr="0024385C">
        <w:rPr>
          <w:rFonts w:ascii="Times New Roman" w:hAnsi="Times New Roman" w:cs="Times New Roman"/>
          <w:sz w:val="24"/>
          <w:szCs w:val="24"/>
          <w:lang w:val="en-US"/>
        </w:rPr>
        <w:t xml:space="preserve">for example, is there any specific tree that the </w:t>
      </w:r>
      <w:r w:rsidR="004318C9" w:rsidRPr="0024385C">
        <w:rPr>
          <w:rFonts w:ascii="Times New Roman" w:hAnsi="Times New Roman" w:cs="Times New Roman"/>
          <w:sz w:val="24"/>
          <w:szCs w:val="24"/>
          <w:lang w:val="en-US"/>
        </w:rPr>
        <w:t xml:space="preserve">royalty </w:t>
      </w:r>
      <w:r w:rsidR="007078F6" w:rsidRPr="0024385C">
        <w:rPr>
          <w:rFonts w:ascii="Times New Roman" w:hAnsi="Times New Roman" w:cs="Times New Roman"/>
          <w:sz w:val="24"/>
          <w:szCs w:val="24"/>
          <w:lang w:val="en-US"/>
        </w:rPr>
        <w:t xml:space="preserve">used? </w:t>
      </w:r>
      <w:proofErr w:type="gramStart"/>
      <w:r w:rsidR="006C0628">
        <w:rPr>
          <w:rFonts w:ascii="Times New Roman" w:hAnsi="Times New Roman" w:cs="Times New Roman"/>
          <w:sz w:val="24"/>
          <w:szCs w:val="24"/>
          <w:lang w:val="en-US"/>
        </w:rPr>
        <w:t>Is</w:t>
      </w:r>
      <w:proofErr w:type="gramEnd"/>
      <w:r w:rsidR="006C0628">
        <w:rPr>
          <w:rFonts w:ascii="Times New Roman" w:hAnsi="Times New Roman" w:cs="Times New Roman"/>
          <w:sz w:val="24"/>
          <w:szCs w:val="24"/>
          <w:lang w:val="en-US"/>
        </w:rPr>
        <w:t xml:space="preserve"> h</w:t>
      </w:r>
      <w:r w:rsidR="007078F6" w:rsidRPr="0024385C">
        <w:rPr>
          <w:rFonts w:ascii="Times New Roman" w:hAnsi="Times New Roman" w:cs="Times New Roman"/>
          <w:sz w:val="24"/>
          <w:szCs w:val="24"/>
          <w:lang w:val="en-US"/>
        </w:rPr>
        <w:t>is house materials specific?</w:t>
      </w:r>
    </w:p>
    <w:p w14:paraId="4C9FBDB1" w14:textId="77777777" w:rsidR="007078F6" w:rsidRPr="0024385C" w:rsidRDefault="007078F6">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Women: </w:t>
      </w:r>
      <w:r w:rsidR="004318C9" w:rsidRPr="0024385C">
        <w:rPr>
          <w:rFonts w:ascii="Times New Roman" w:hAnsi="Times New Roman" w:cs="Times New Roman"/>
          <w:sz w:val="24"/>
          <w:szCs w:val="24"/>
          <w:lang w:val="en-US"/>
        </w:rPr>
        <w:t xml:space="preserve">the </w:t>
      </w:r>
      <w:proofErr w:type="spellStart"/>
      <w:r w:rsidRPr="0024385C">
        <w:rPr>
          <w:rFonts w:ascii="Times New Roman" w:hAnsi="Times New Roman" w:cs="Times New Roman"/>
          <w:sz w:val="24"/>
          <w:szCs w:val="24"/>
          <w:lang w:val="en-US"/>
        </w:rPr>
        <w:t>Tangalamena</w:t>
      </w:r>
      <w:proofErr w:type="spellEnd"/>
      <w:r w:rsidRPr="0024385C">
        <w:rPr>
          <w:rFonts w:ascii="Times New Roman" w:hAnsi="Times New Roman" w:cs="Times New Roman"/>
          <w:sz w:val="24"/>
          <w:szCs w:val="24"/>
          <w:lang w:val="en-US"/>
        </w:rPr>
        <w:t xml:space="preserve"> </w:t>
      </w:r>
      <w:r w:rsidR="004318C9" w:rsidRPr="0024385C">
        <w:rPr>
          <w:rFonts w:ascii="Times New Roman" w:hAnsi="Times New Roman" w:cs="Times New Roman"/>
          <w:sz w:val="24"/>
          <w:szCs w:val="24"/>
          <w:lang w:val="en-US"/>
        </w:rPr>
        <w:t xml:space="preserve">(another name for Head of the Village) </w:t>
      </w:r>
      <w:r w:rsidRPr="0024385C">
        <w:rPr>
          <w:rFonts w:ascii="Times New Roman" w:hAnsi="Times New Roman" w:cs="Times New Roman"/>
          <w:sz w:val="24"/>
          <w:szCs w:val="24"/>
          <w:lang w:val="en-US"/>
        </w:rPr>
        <w:t xml:space="preserve">use </w:t>
      </w:r>
      <w:r w:rsidR="004318C9" w:rsidRPr="0024385C">
        <w:rPr>
          <w:rFonts w:ascii="Times New Roman" w:hAnsi="Times New Roman" w:cs="Times New Roman"/>
          <w:sz w:val="24"/>
          <w:szCs w:val="24"/>
          <w:lang w:val="en-US"/>
        </w:rPr>
        <w:t>the “</w:t>
      </w:r>
      <w:proofErr w:type="spellStart"/>
      <w:r w:rsidRPr="0024385C">
        <w:rPr>
          <w:rFonts w:ascii="Times New Roman" w:hAnsi="Times New Roman" w:cs="Times New Roman"/>
          <w:sz w:val="24"/>
          <w:szCs w:val="24"/>
          <w:lang w:val="en-US"/>
        </w:rPr>
        <w:t>mpanjaka</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ben’ny</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tany</w:t>
      </w:r>
      <w:proofErr w:type="spellEnd"/>
      <w:r w:rsidR="004318C9" w:rsidRPr="0024385C">
        <w:rPr>
          <w:rFonts w:ascii="Times New Roman" w:hAnsi="Times New Roman" w:cs="Times New Roman"/>
          <w:sz w:val="24"/>
          <w:szCs w:val="24"/>
          <w:lang w:val="en-US"/>
        </w:rPr>
        <w:t xml:space="preserve">” (literally King of the earth which </w:t>
      </w:r>
      <w:r w:rsidR="00FD3740" w:rsidRPr="0024385C">
        <w:rPr>
          <w:rFonts w:ascii="Times New Roman" w:hAnsi="Times New Roman" w:cs="Times New Roman"/>
          <w:sz w:val="24"/>
          <w:szCs w:val="24"/>
          <w:lang w:val="en-US"/>
        </w:rPr>
        <w:t xml:space="preserve">is </w:t>
      </w:r>
      <w:r w:rsidR="004318C9" w:rsidRPr="0024385C">
        <w:rPr>
          <w:rFonts w:ascii="Times New Roman" w:hAnsi="Times New Roman" w:cs="Times New Roman"/>
          <w:sz w:val="24"/>
          <w:szCs w:val="24"/>
          <w:lang w:val="en-US"/>
        </w:rPr>
        <w:t xml:space="preserve">a specific tree belonging to the rosewood </w:t>
      </w:r>
      <w:proofErr w:type="gramStart"/>
      <w:r w:rsidR="004318C9" w:rsidRPr="0024385C">
        <w:rPr>
          <w:rFonts w:ascii="Times New Roman" w:hAnsi="Times New Roman" w:cs="Times New Roman"/>
          <w:sz w:val="24"/>
          <w:szCs w:val="24"/>
          <w:lang w:val="en-US"/>
        </w:rPr>
        <w:t xml:space="preserve">family) </w:t>
      </w:r>
      <w:r w:rsidRPr="0024385C">
        <w:rPr>
          <w:rFonts w:ascii="Times New Roman" w:hAnsi="Times New Roman" w:cs="Times New Roman"/>
          <w:sz w:val="24"/>
          <w:szCs w:val="24"/>
          <w:lang w:val="en-US"/>
        </w:rPr>
        <w:t xml:space="preserve"> (</w:t>
      </w:r>
      <w:proofErr w:type="spellStart"/>
      <w:proofErr w:type="gramEnd"/>
      <w:r w:rsidRPr="0024385C">
        <w:rPr>
          <w:rFonts w:ascii="Times New Roman" w:hAnsi="Times New Roman" w:cs="Times New Roman"/>
          <w:sz w:val="24"/>
          <w:szCs w:val="24"/>
          <w:lang w:val="en-US"/>
        </w:rPr>
        <w:t>Harahara</w:t>
      </w:r>
      <w:proofErr w:type="spellEnd"/>
      <w:r w:rsidRPr="0024385C">
        <w:rPr>
          <w:rFonts w:ascii="Times New Roman" w:hAnsi="Times New Roman" w:cs="Times New Roman"/>
          <w:sz w:val="24"/>
          <w:szCs w:val="24"/>
          <w:lang w:val="en-US"/>
        </w:rPr>
        <w:t xml:space="preserve">). That tree is sacred. It </w:t>
      </w:r>
      <w:r w:rsidR="00886792" w:rsidRPr="0024385C">
        <w:rPr>
          <w:rFonts w:ascii="Times New Roman" w:hAnsi="Times New Roman" w:cs="Times New Roman"/>
          <w:sz w:val="24"/>
          <w:szCs w:val="24"/>
          <w:lang w:val="en-US"/>
        </w:rPr>
        <w:t xml:space="preserve">curses to </w:t>
      </w:r>
      <w:r w:rsidRPr="0024385C">
        <w:rPr>
          <w:rFonts w:ascii="Times New Roman" w:hAnsi="Times New Roman" w:cs="Times New Roman"/>
          <w:sz w:val="24"/>
          <w:szCs w:val="24"/>
          <w:lang w:val="en-US"/>
        </w:rPr>
        <w:t xml:space="preserve">death when </w:t>
      </w:r>
      <w:r w:rsidR="00886792" w:rsidRPr="0024385C">
        <w:rPr>
          <w:rFonts w:ascii="Times New Roman" w:hAnsi="Times New Roman" w:cs="Times New Roman"/>
          <w:sz w:val="24"/>
          <w:szCs w:val="24"/>
          <w:lang w:val="en-US"/>
        </w:rPr>
        <w:t>someone gets hit</w:t>
      </w:r>
      <w:r w:rsidRPr="0024385C">
        <w:rPr>
          <w:rFonts w:ascii="Times New Roman" w:hAnsi="Times New Roman" w:cs="Times New Roman"/>
          <w:sz w:val="24"/>
          <w:szCs w:val="24"/>
          <w:lang w:val="en-US"/>
        </w:rPr>
        <w:t xml:space="preserve"> </w:t>
      </w:r>
      <w:r w:rsidR="00D74528" w:rsidRPr="0024385C">
        <w:rPr>
          <w:rFonts w:ascii="Times New Roman" w:hAnsi="Times New Roman" w:cs="Times New Roman"/>
          <w:sz w:val="24"/>
          <w:szCs w:val="24"/>
          <w:lang w:val="en-US"/>
        </w:rPr>
        <w:t xml:space="preserve">by </w:t>
      </w:r>
      <w:r w:rsidRPr="0024385C">
        <w:rPr>
          <w:rFonts w:ascii="Times New Roman" w:hAnsi="Times New Roman" w:cs="Times New Roman"/>
          <w:sz w:val="24"/>
          <w:szCs w:val="24"/>
          <w:lang w:val="en-US"/>
        </w:rPr>
        <w:t>it.</w:t>
      </w:r>
    </w:p>
    <w:p w14:paraId="273D16DB" w14:textId="77777777" w:rsidR="00C9251D" w:rsidRPr="0024385C" w:rsidRDefault="00C9251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xml:space="preserve">: I think we have done each important part of the nature. Now let’s move to the change in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will lead this part of discussion.</w:t>
      </w:r>
    </w:p>
    <w:p w14:paraId="6DA28415" w14:textId="77777777" w:rsidR="003952C7" w:rsidRPr="0024385C" w:rsidRDefault="00C9251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Well, I want just to know that, when we talk about </w:t>
      </w:r>
      <w:proofErr w:type="spellStart"/>
      <w:r w:rsidRPr="0024385C">
        <w:rPr>
          <w:rFonts w:ascii="Times New Roman" w:hAnsi="Times New Roman" w:cs="Times New Roman"/>
          <w:sz w:val="24"/>
          <w:szCs w:val="24"/>
          <w:lang w:val="en-US"/>
        </w:rPr>
        <w:t>Ambila</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Lemaintso</w:t>
      </w:r>
      <w:proofErr w:type="spellEnd"/>
      <w:r w:rsidRPr="0024385C">
        <w:rPr>
          <w:rFonts w:ascii="Times New Roman" w:hAnsi="Times New Roman" w:cs="Times New Roman"/>
          <w:sz w:val="24"/>
          <w:szCs w:val="24"/>
          <w:lang w:val="en-US"/>
        </w:rPr>
        <w:t xml:space="preserve">, it concerns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channel, whereas we did not mentioned it</w:t>
      </w:r>
      <w:r w:rsidR="003952C7" w:rsidRPr="0024385C">
        <w:rPr>
          <w:rFonts w:ascii="Times New Roman" w:hAnsi="Times New Roman" w:cs="Times New Roman"/>
          <w:sz w:val="24"/>
          <w:szCs w:val="24"/>
          <w:lang w:val="en-US"/>
        </w:rPr>
        <w:t xml:space="preserve">, we forgot to share knowledge about it, so we would like to know how </w:t>
      </w:r>
      <w:proofErr w:type="spellStart"/>
      <w:r w:rsidR="003952C7" w:rsidRPr="0024385C">
        <w:rPr>
          <w:rFonts w:ascii="Times New Roman" w:hAnsi="Times New Roman" w:cs="Times New Roman"/>
          <w:sz w:val="24"/>
          <w:szCs w:val="24"/>
          <w:lang w:val="en-US"/>
        </w:rPr>
        <w:t>pangalane</w:t>
      </w:r>
      <w:proofErr w:type="spellEnd"/>
      <w:r w:rsidR="003952C7" w:rsidRPr="0024385C">
        <w:rPr>
          <w:rFonts w:ascii="Times New Roman" w:hAnsi="Times New Roman" w:cs="Times New Roman"/>
          <w:sz w:val="24"/>
          <w:szCs w:val="24"/>
          <w:lang w:val="en-US"/>
        </w:rPr>
        <w:t xml:space="preserve"> works for people in </w:t>
      </w:r>
      <w:proofErr w:type="spellStart"/>
      <w:r w:rsidR="003952C7" w:rsidRPr="0070752B">
        <w:rPr>
          <w:rFonts w:ascii="Times New Roman" w:hAnsi="Times New Roman" w:cs="Times New Roman"/>
          <w:sz w:val="24"/>
          <w:szCs w:val="24"/>
          <w:lang w:val="en-US"/>
        </w:rPr>
        <w:t>Andovoranto</w:t>
      </w:r>
      <w:proofErr w:type="spellEnd"/>
      <w:r w:rsidR="003952C7" w:rsidRPr="0024385C">
        <w:rPr>
          <w:rFonts w:ascii="Times New Roman" w:hAnsi="Times New Roman" w:cs="Times New Roman"/>
          <w:sz w:val="24"/>
          <w:szCs w:val="24"/>
          <w:lang w:val="en-US"/>
        </w:rPr>
        <w:t xml:space="preserve">? In leisure section, or in trade or in </w:t>
      </w:r>
      <w:r w:rsidR="00581954" w:rsidRPr="0024385C">
        <w:rPr>
          <w:rFonts w:ascii="Times New Roman" w:hAnsi="Times New Roman" w:cs="Times New Roman"/>
          <w:sz w:val="24"/>
          <w:szCs w:val="24"/>
          <w:lang w:val="en-US"/>
        </w:rPr>
        <w:t>transportation</w:t>
      </w:r>
    </w:p>
    <w:p w14:paraId="0EB20022" w14:textId="77777777" w:rsidR="003952C7" w:rsidRPr="0024385C" w:rsidRDefault="003952C7">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Man: When we talked about </w:t>
      </w:r>
      <w:proofErr w:type="spellStart"/>
      <w:r w:rsidRPr="0024385C">
        <w:rPr>
          <w:rFonts w:ascii="Times New Roman" w:hAnsi="Times New Roman" w:cs="Times New Roman"/>
          <w:sz w:val="24"/>
          <w:szCs w:val="24"/>
          <w:lang w:val="en-US"/>
        </w:rPr>
        <w:t>Pangalana</w:t>
      </w:r>
      <w:proofErr w:type="spellEnd"/>
      <w:r w:rsidRPr="0024385C">
        <w:rPr>
          <w:rFonts w:ascii="Times New Roman" w:hAnsi="Times New Roman" w:cs="Times New Roman"/>
          <w:sz w:val="24"/>
          <w:szCs w:val="24"/>
          <w:lang w:val="en-US"/>
        </w:rPr>
        <w:t xml:space="preserve">, we refer directly to transportation. Here, roads are very bad so we take the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channel to go to </w:t>
      </w:r>
      <w:proofErr w:type="spellStart"/>
      <w:r w:rsidRPr="0024385C">
        <w:rPr>
          <w:rFonts w:ascii="Times New Roman" w:hAnsi="Times New Roman" w:cs="Times New Roman"/>
          <w:sz w:val="24"/>
          <w:szCs w:val="24"/>
          <w:lang w:val="en-US"/>
        </w:rPr>
        <w:t>Brickaville</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Tamatave</w:t>
      </w:r>
      <w:proofErr w:type="spellEnd"/>
      <w:r w:rsidRPr="0024385C">
        <w:rPr>
          <w:rFonts w:ascii="Times New Roman" w:hAnsi="Times New Roman" w:cs="Times New Roman"/>
          <w:sz w:val="24"/>
          <w:szCs w:val="24"/>
          <w:lang w:val="en-US"/>
        </w:rPr>
        <w:t xml:space="preserve"> for trade. That was before, now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also is getting worse and no</w:t>
      </w:r>
      <w:r w:rsidR="00CA40D3" w:rsidRPr="0024385C">
        <w:rPr>
          <w:rFonts w:ascii="Times New Roman" w:hAnsi="Times New Roman" w:cs="Times New Roman"/>
          <w:sz w:val="24"/>
          <w:szCs w:val="24"/>
          <w:lang w:val="en-US"/>
        </w:rPr>
        <w:t xml:space="preserve"> longer</w:t>
      </w:r>
      <w:r w:rsidRPr="0024385C">
        <w:rPr>
          <w:rFonts w:ascii="Times New Roman" w:hAnsi="Times New Roman" w:cs="Times New Roman"/>
          <w:sz w:val="24"/>
          <w:szCs w:val="24"/>
          <w:lang w:val="en-US"/>
        </w:rPr>
        <w:t xml:space="preserve"> useful. But it is still there as you see.</w:t>
      </w:r>
    </w:p>
    <w:p w14:paraId="5DBBDE68" w14:textId="77777777" w:rsidR="0045251E" w:rsidRPr="0024385C" w:rsidRDefault="003952C7">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Man: The change I see here is there are a lot of people who build their houses with stone.</w:t>
      </w:r>
      <w:r w:rsidR="0045251E" w:rsidRPr="0024385C">
        <w:rPr>
          <w:rFonts w:ascii="Times New Roman" w:hAnsi="Times New Roman" w:cs="Times New Roman"/>
          <w:sz w:val="24"/>
          <w:szCs w:val="24"/>
          <w:lang w:val="en-US"/>
        </w:rPr>
        <w:t xml:space="preserve"> No more houses </w:t>
      </w:r>
      <w:r w:rsidR="00D07D2C" w:rsidRPr="0024385C">
        <w:rPr>
          <w:rFonts w:ascii="Times New Roman" w:hAnsi="Times New Roman" w:cs="Times New Roman"/>
          <w:sz w:val="24"/>
          <w:szCs w:val="24"/>
          <w:lang w:val="en-US"/>
        </w:rPr>
        <w:t xml:space="preserve">are </w:t>
      </w:r>
      <w:r w:rsidR="0045251E" w:rsidRPr="0024385C">
        <w:rPr>
          <w:rFonts w:ascii="Times New Roman" w:hAnsi="Times New Roman" w:cs="Times New Roman"/>
          <w:sz w:val="24"/>
          <w:szCs w:val="24"/>
          <w:lang w:val="en-US"/>
        </w:rPr>
        <w:t>made with “</w:t>
      </w:r>
      <w:proofErr w:type="spellStart"/>
      <w:r w:rsidR="0045251E" w:rsidRPr="0024385C">
        <w:rPr>
          <w:rFonts w:ascii="Times New Roman" w:hAnsi="Times New Roman" w:cs="Times New Roman"/>
          <w:sz w:val="24"/>
          <w:szCs w:val="24"/>
          <w:lang w:val="en-US"/>
        </w:rPr>
        <w:t>Ravinala</w:t>
      </w:r>
      <w:proofErr w:type="spellEnd"/>
      <w:r w:rsidR="0045251E" w:rsidRPr="0024385C">
        <w:rPr>
          <w:rFonts w:ascii="Times New Roman" w:hAnsi="Times New Roman" w:cs="Times New Roman"/>
          <w:sz w:val="24"/>
          <w:szCs w:val="24"/>
          <w:lang w:val="en-US"/>
        </w:rPr>
        <w:t>”</w:t>
      </w:r>
      <w:r w:rsidR="00D07D2C" w:rsidRPr="0024385C">
        <w:rPr>
          <w:rFonts w:ascii="Times New Roman" w:hAnsi="Times New Roman" w:cs="Times New Roman"/>
          <w:sz w:val="24"/>
          <w:szCs w:val="24"/>
          <w:lang w:val="en-US"/>
        </w:rPr>
        <w:t xml:space="preserve"> (</w:t>
      </w:r>
      <w:proofErr w:type="spellStart"/>
      <w:r w:rsidR="00D07D2C" w:rsidRPr="0024385C">
        <w:rPr>
          <w:rFonts w:ascii="Times New Roman" w:hAnsi="Times New Roman" w:cs="Times New Roman"/>
          <w:sz w:val="24"/>
          <w:szCs w:val="24"/>
          <w:lang w:val="en-US"/>
        </w:rPr>
        <w:t>travellers</w:t>
      </w:r>
      <w:proofErr w:type="spellEnd"/>
      <w:r w:rsidR="00D07D2C" w:rsidRPr="0024385C">
        <w:rPr>
          <w:rFonts w:ascii="Times New Roman" w:hAnsi="Times New Roman" w:cs="Times New Roman"/>
          <w:sz w:val="24"/>
          <w:szCs w:val="24"/>
          <w:lang w:val="en-US"/>
        </w:rPr>
        <w:t xml:space="preserve"> tree)</w:t>
      </w:r>
    </w:p>
    <w:p w14:paraId="0B50359E" w14:textId="77777777" w:rsidR="0045251E" w:rsidRPr="0024385C" w:rsidRDefault="0045251E">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Does everyone agree with this sir about the idea of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It is his own point of view but how about the others?</w:t>
      </w:r>
    </w:p>
    <w:p w14:paraId="1F25AF37" w14:textId="77777777" w:rsidR="0045251E" w:rsidRPr="0024385C" w:rsidRDefault="0045251E">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I agree, he told everything about the importance of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It was the way to go to </w:t>
      </w:r>
      <w:proofErr w:type="spellStart"/>
      <w:r w:rsidRPr="0024385C">
        <w:rPr>
          <w:rFonts w:ascii="Times New Roman" w:hAnsi="Times New Roman" w:cs="Times New Roman"/>
          <w:sz w:val="24"/>
          <w:szCs w:val="24"/>
          <w:lang w:val="en-US"/>
        </w:rPr>
        <w:t>Manajary</w:t>
      </w:r>
      <w:proofErr w:type="spellEnd"/>
      <w:r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Tamatave</w:t>
      </w:r>
      <w:proofErr w:type="spellEnd"/>
      <w:r w:rsidRPr="0024385C">
        <w:rPr>
          <w:rFonts w:ascii="Times New Roman" w:hAnsi="Times New Roman" w:cs="Times New Roman"/>
          <w:sz w:val="24"/>
          <w:szCs w:val="24"/>
          <w:lang w:val="en-US"/>
        </w:rPr>
        <w:t xml:space="preserve"> for </w:t>
      </w:r>
      <w:proofErr w:type="spellStart"/>
      <w:r w:rsidRPr="0024385C">
        <w:rPr>
          <w:rFonts w:ascii="Times New Roman" w:hAnsi="Times New Roman" w:cs="Times New Roman"/>
          <w:sz w:val="24"/>
          <w:szCs w:val="24"/>
          <w:lang w:val="en-US"/>
        </w:rPr>
        <w:t>trading</w:t>
      </w:r>
      <w:r w:rsidR="00D07D2C" w:rsidRPr="0024385C">
        <w:rPr>
          <w:rFonts w:ascii="Times New Roman" w:hAnsi="Times New Roman" w:cs="Times New Roman"/>
          <w:sz w:val="24"/>
          <w:szCs w:val="24"/>
          <w:lang w:val="en-US"/>
        </w:rPr>
        <w:t>and</w:t>
      </w:r>
      <w:proofErr w:type="spellEnd"/>
      <w:r w:rsidRPr="0024385C">
        <w:rPr>
          <w:rFonts w:ascii="Times New Roman" w:hAnsi="Times New Roman" w:cs="Times New Roman"/>
          <w:sz w:val="24"/>
          <w:szCs w:val="24"/>
          <w:lang w:val="en-US"/>
        </w:rPr>
        <w:t xml:space="preserve"> tourism. But now it is impossible</w:t>
      </w:r>
    </w:p>
    <w:p w14:paraId="03BF8908" w14:textId="77777777" w:rsidR="0045251E" w:rsidRPr="0024385C" w:rsidRDefault="0045251E">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What is the reason?</w:t>
      </w:r>
    </w:p>
    <w:p w14:paraId="65F8A649" w14:textId="77777777" w:rsidR="0045251E" w:rsidRPr="0024385C" w:rsidRDefault="0045251E">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because of the road, there is some </w:t>
      </w:r>
      <w:r w:rsidR="00D07D2C" w:rsidRPr="0024385C">
        <w:rPr>
          <w:rFonts w:ascii="Times New Roman" w:hAnsi="Times New Roman" w:cs="Times New Roman"/>
          <w:sz w:val="24"/>
          <w:szCs w:val="24"/>
          <w:lang w:val="en-US"/>
        </w:rPr>
        <w:t>unusable roads</w:t>
      </w:r>
      <w:r w:rsidRPr="0024385C">
        <w:rPr>
          <w:rFonts w:ascii="Times New Roman" w:hAnsi="Times New Roman" w:cs="Times New Roman"/>
          <w:sz w:val="24"/>
          <w:szCs w:val="24"/>
          <w:lang w:val="en-US"/>
        </w:rPr>
        <w:t xml:space="preserve"> </w:t>
      </w: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Before there was no problem, </w:t>
      </w:r>
      <w:r w:rsidR="00D07D2C" w:rsidRPr="0024385C">
        <w:rPr>
          <w:rFonts w:ascii="Times New Roman" w:hAnsi="Times New Roman" w:cs="Times New Roman"/>
          <w:sz w:val="24"/>
          <w:szCs w:val="24"/>
          <w:lang w:val="en-US"/>
        </w:rPr>
        <w:t>the roads were fine</w:t>
      </w:r>
    </w:p>
    <w:p w14:paraId="0F102912" w14:textId="77777777" w:rsidR="0045251E" w:rsidRPr="0024385C" w:rsidRDefault="0045251E">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yes. It changes very </w:t>
      </w:r>
      <w:r w:rsidR="00D07D2C" w:rsidRPr="0024385C">
        <w:rPr>
          <w:rFonts w:ascii="Times New Roman" w:hAnsi="Times New Roman" w:cs="Times New Roman"/>
          <w:sz w:val="24"/>
          <w:szCs w:val="24"/>
          <w:lang w:val="en-US"/>
        </w:rPr>
        <w:t>badly</w:t>
      </w:r>
    </w:p>
    <w:p w14:paraId="7A045640" w14:textId="77777777" w:rsidR="0045251E" w:rsidRPr="0024385C" w:rsidRDefault="0045251E">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Another change here?</w:t>
      </w:r>
    </w:p>
    <w:p w14:paraId="136DD6BB" w14:textId="77777777" w:rsidR="0045251E" w:rsidRPr="0024385C" w:rsidRDefault="0045251E">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Concerning fishing.</w:t>
      </w:r>
      <w:r w:rsidR="00AE1A9B" w:rsidRPr="0024385C">
        <w:rPr>
          <w:rFonts w:ascii="Times New Roman" w:hAnsi="Times New Roman" w:cs="Times New Roman"/>
          <w:sz w:val="24"/>
          <w:szCs w:val="24"/>
          <w:lang w:val="en-US"/>
        </w:rPr>
        <w:t xml:space="preserve"> May be there are </w:t>
      </w:r>
      <w:r w:rsidR="00D07D2C" w:rsidRPr="0024385C">
        <w:rPr>
          <w:rFonts w:ascii="Times New Roman" w:hAnsi="Times New Roman" w:cs="Times New Roman"/>
          <w:sz w:val="24"/>
          <w:szCs w:val="24"/>
          <w:lang w:val="en-US"/>
        </w:rPr>
        <w:t>people that dare crossing taboos</w:t>
      </w:r>
      <w:r w:rsidR="00AE1A9B" w:rsidRPr="0024385C">
        <w:rPr>
          <w:rFonts w:ascii="Times New Roman" w:hAnsi="Times New Roman" w:cs="Times New Roman"/>
          <w:sz w:val="24"/>
          <w:szCs w:val="24"/>
          <w:lang w:val="en-US"/>
        </w:rPr>
        <w:t xml:space="preserve">, so fishing </w:t>
      </w:r>
      <w:r w:rsidR="00D07D2C" w:rsidRPr="0024385C">
        <w:rPr>
          <w:rFonts w:ascii="Times New Roman" w:hAnsi="Times New Roman" w:cs="Times New Roman"/>
          <w:sz w:val="24"/>
          <w:szCs w:val="24"/>
          <w:lang w:val="en-US"/>
        </w:rPr>
        <w:t xml:space="preserve">is </w:t>
      </w:r>
      <w:r w:rsidR="00AE1A9B" w:rsidRPr="0024385C">
        <w:rPr>
          <w:rFonts w:ascii="Times New Roman" w:hAnsi="Times New Roman" w:cs="Times New Roman"/>
          <w:sz w:val="24"/>
          <w:szCs w:val="24"/>
          <w:lang w:val="en-US"/>
        </w:rPr>
        <w:t>getting worse.</w:t>
      </w:r>
    </w:p>
    <w:p w14:paraId="77D3729C" w14:textId="77777777" w:rsidR="00AE1A9B" w:rsidRPr="0024385C" w:rsidRDefault="00AE1A9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Can you explain, give us an example</w:t>
      </w:r>
    </w:p>
    <w:p w14:paraId="05E0D119" w14:textId="77777777" w:rsidR="00AE1A9B" w:rsidRPr="0024385C" w:rsidRDefault="00AE1A9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Well, before when we went for fishing, </w:t>
      </w:r>
      <w:r w:rsidR="00062612" w:rsidRPr="0024385C">
        <w:rPr>
          <w:rFonts w:ascii="Times New Roman" w:hAnsi="Times New Roman" w:cs="Times New Roman"/>
          <w:sz w:val="24"/>
          <w:szCs w:val="24"/>
          <w:lang w:val="en-US"/>
        </w:rPr>
        <w:t>the sea was</w:t>
      </w:r>
      <w:r w:rsidRPr="0024385C">
        <w:rPr>
          <w:rFonts w:ascii="Times New Roman" w:hAnsi="Times New Roman" w:cs="Times New Roman"/>
          <w:sz w:val="24"/>
          <w:szCs w:val="24"/>
          <w:lang w:val="en-US"/>
        </w:rPr>
        <w:t xml:space="preserve"> clean but now people</w:t>
      </w:r>
      <w:r w:rsidR="00062612" w:rsidRPr="0024385C">
        <w:rPr>
          <w:rFonts w:ascii="Times New Roman" w:hAnsi="Times New Roman" w:cs="Times New Roman"/>
          <w:sz w:val="24"/>
          <w:szCs w:val="24"/>
          <w:lang w:val="en-US"/>
        </w:rPr>
        <w:t xml:space="preserve"> sometimes</w:t>
      </w:r>
      <w:r w:rsidRPr="0024385C">
        <w:rPr>
          <w:rFonts w:ascii="Times New Roman" w:hAnsi="Times New Roman" w:cs="Times New Roman"/>
          <w:sz w:val="24"/>
          <w:szCs w:val="24"/>
          <w:lang w:val="en-US"/>
        </w:rPr>
        <w:t xml:space="preserve"> do something bad </w:t>
      </w:r>
      <w:r w:rsidR="00062612" w:rsidRPr="0024385C">
        <w:rPr>
          <w:rFonts w:ascii="Times New Roman" w:hAnsi="Times New Roman" w:cs="Times New Roman"/>
          <w:sz w:val="24"/>
          <w:szCs w:val="24"/>
          <w:lang w:val="en-US"/>
        </w:rPr>
        <w:t xml:space="preserve">to </w:t>
      </w:r>
      <w:r w:rsidRPr="0024385C">
        <w:rPr>
          <w:rFonts w:ascii="Times New Roman" w:hAnsi="Times New Roman" w:cs="Times New Roman"/>
          <w:sz w:val="24"/>
          <w:szCs w:val="24"/>
          <w:lang w:val="en-US"/>
        </w:rPr>
        <w:t>the sea (pee</w:t>
      </w:r>
      <w:r w:rsidR="00062612" w:rsidRPr="0024385C">
        <w:rPr>
          <w:rFonts w:ascii="Times New Roman" w:hAnsi="Times New Roman" w:cs="Times New Roman"/>
          <w:sz w:val="24"/>
          <w:szCs w:val="24"/>
          <w:lang w:val="en-US"/>
        </w:rPr>
        <w:t>ing</w:t>
      </w:r>
      <w:r w:rsidRPr="0024385C">
        <w:rPr>
          <w:rFonts w:ascii="Times New Roman" w:hAnsi="Times New Roman" w:cs="Times New Roman"/>
          <w:sz w:val="24"/>
          <w:szCs w:val="24"/>
          <w:lang w:val="en-US"/>
        </w:rPr>
        <w:t xml:space="preserve"> or throwing their “shit”)</w:t>
      </w:r>
      <w:r w:rsidR="00E326FC" w:rsidRPr="0024385C">
        <w:rPr>
          <w:rFonts w:ascii="Times New Roman" w:hAnsi="Times New Roman" w:cs="Times New Roman"/>
          <w:sz w:val="24"/>
          <w:szCs w:val="24"/>
          <w:lang w:val="en-US"/>
        </w:rPr>
        <w:t xml:space="preserve">. Fish </w:t>
      </w:r>
      <w:r w:rsidR="00062612" w:rsidRPr="0024385C">
        <w:rPr>
          <w:rFonts w:ascii="Times New Roman" w:hAnsi="Times New Roman" w:cs="Times New Roman"/>
          <w:sz w:val="24"/>
          <w:szCs w:val="24"/>
          <w:lang w:val="en-US"/>
        </w:rPr>
        <w:t>amount are decreasing</w:t>
      </w:r>
    </w:p>
    <w:p w14:paraId="1CC25A77" w14:textId="77777777" w:rsidR="00123A93" w:rsidRPr="0024385C" w:rsidRDefault="00123A9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xml:space="preserve">: Besides, there </w:t>
      </w:r>
      <w:r w:rsidR="00062612" w:rsidRPr="0024385C">
        <w:rPr>
          <w:rFonts w:ascii="Times New Roman" w:hAnsi="Times New Roman" w:cs="Times New Roman"/>
          <w:sz w:val="24"/>
          <w:szCs w:val="24"/>
          <w:lang w:val="en-US"/>
        </w:rPr>
        <w:t>is the</w:t>
      </w:r>
      <w:r w:rsidRPr="0024385C">
        <w:rPr>
          <w:rFonts w:ascii="Times New Roman" w:hAnsi="Times New Roman" w:cs="Times New Roman"/>
          <w:sz w:val="24"/>
          <w:szCs w:val="24"/>
          <w:lang w:val="en-US"/>
        </w:rPr>
        <w:t xml:space="preserve"> climate change</w:t>
      </w:r>
    </w:p>
    <w:p w14:paraId="67154B6A" w14:textId="77777777" w:rsidR="00123A93" w:rsidRPr="0024385C" w:rsidRDefault="00123A93">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Sitraka</w:t>
      </w:r>
      <w:proofErr w:type="spellEnd"/>
      <w:r w:rsidRPr="0024385C">
        <w:rPr>
          <w:rFonts w:ascii="Times New Roman" w:hAnsi="Times New Roman" w:cs="Times New Roman"/>
          <w:sz w:val="24"/>
          <w:szCs w:val="24"/>
          <w:lang w:val="en-US"/>
        </w:rPr>
        <w:t xml:space="preserve">: Yes, concerning that climate change, do you think it incites </w:t>
      </w:r>
      <w:r w:rsidR="00E326FC" w:rsidRPr="0024385C">
        <w:rPr>
          <w:rFonts w:ascii="Times New Roman" w:hAnsi="Times New Roman" w:cs="Times New Roman"/>
          <w:sz w:val="24"/>
          <w:szCs w:val="24"/>
          <w:lang w:val="en-US"/>
        </w:rPr>
        <w:t>bad changes? It destroys the environment or?</w:t>
      </w:r>
    </w:p>
    <w:p w14:paraId="36FB0696" w14:textId="77777777" w:rsidR="00E326FC" w:rsidRPr="0024385C" w:rsidRDefault="00E326FC">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indeed, it makes the environment get</w:t>
      </w:r>
      <w:ins w:id="0" w:author="Sasha" w:date="2020-05-18T12:59:00Z">
        <w:r w:rsidR="00807D4F">
          <w:rPr>
            <w:rFonts w:ascii="Times New Roman" w:hAnsi="Times New Roman" w:cs="Times New Roman"/>
            <w:sz w:val="24"/>
            <w:szCs w:val="24"/>
            <w:lang w:val="en-US"/>
          </w:rPr>
          <w:t xml:space="preserve"> </w:t>
        </w:r>
      </w:ins>
      <w:r w:rsidRPr="0024385C">
        <w:rPr>
          <w:rFonts w:ascii="Times New Roman" w:hAnsi="Times New Roman" w:cs="Times New Roman"/>
          <w:sz w:val="24"/>
          <w:szCs w:val="24"/>
          <w:lang w:val="en-US"/>
        </w:rPr>
        <w:t>worse and worse.</w:t>
      </w:r>
    </w:p>
    <w:p w14:paraId="5738839B" w14:textId="77777777" w:rsidR="00E326FC" w:rsidRPr="0024385C" w:rsidRDefault="00E326FC">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the climate change is bad for us, for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especially the cyclone</w:t>
      </w:r>
    </w:p>
    <w:p w14:paraId="2E1DA65B" w14:textId="77777777" w:rsidR="00E326FC" w:rsidRPr="0024385C" w:rsidRDefault="00E326FC">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When we have cyclone here, everything is demolished </w:t>
      </w:r>
      <w:r w:rsidR="00062612" w:rsidRPr="0024385C">
        <w:rPr>
          <w:rFonts w:ascii="Times New Roman" w:hAnsi="Times New Roman" w:cs="Times New Roman"/>
          <w:sz w:val="24"/>
          <w:szCs w:val="24"/>
          <w:lang w:val="en-US"/>
        </w:rPr>
        <w:t xml:space="preserve">because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w:t>
      </w:r>
      <w:r w:rsidR="006E4AD6" w:rsidRPr="0024385C">
        <w:rPr>
          <w:rFonts w:ascii="Times New Roman" w:hAnsi="Times New Roman" w:cs="Times New Roman"/>
          <w:sz w:val="24"/>
          <w:szCs w:val="24"/>
          <w:lang w:val="en-US"/>
        </w:rPr>
        <w:t>can’t escape the cyclone.</w:t>
      </w:r>
    </w:p>
    <w:p w14:paraId="4283AAC1" w14:textId="77777777" w:rsidR="006E4AD6" w:rsidRPr="0024385C" w:rsidRDefault="006E4AD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How often is it here? </w:t>
      </w:r>
      <w:r w:rsidR="00062612" w:rsidRPr="0024385C">
        <w:rPr>
          <w:rFonts w:ascii="Times New Roman" w:hAnsi="Times New Roman" w:cs="Times New Roman"/>
          <w:sz w:val="24"/>
          <w:szCs w:val="24"/>
          <w:lang w:val="en-US"/>
        </w:rPr>
        <w:t xml:space="preserve">has </w:t>
      </w:r>
      <w:r w:rsidRPr="0024385C">
        <w:rPr>
          <w:rFonts w:ascii="Times New Roman" w:hAnsi="Times New Roman" w:cs="Times New Roman"/>
          <w:sz w:val="24"/>
          <w:szCs w:val="24"/>
          <w:lang w:val="en-US"/>
        </w:rPr>
        <w:t xml:space="preserve">it become </w:t>
      </w:r>
      <w:r w:rsidR="00062612" w:rsidRPr="0024385C">
        <w:rPr>
          <w:rFonts w:ascii="Times New Roman" w:hAnsi="Times New Roman" w:cs="Times New Roman"/>
          <w:sz w:val="24"/>
          <w:szCs w:val="24"/>
          <w:lang w:val="en-US"/>
        </w:rPr>
        <w:t xml:space="preserve">more </w:t>
      </w:r>
      <w:r w:rsidR="00CA40D3" w:rsidRPr="0024385C">
        <w:rPr>
          <w:rFonts w:ascii="Times New Roman" w:hAnsi="Times New Roman" w:cs="Times New Roman"/>
          <w:sz w:val="24"/>
          <w:szCs w:val="24"/>
          <w:lang w:val="en-US"/>
        </w:rPr>
        <w:t>frequent</w:t>
      </w:r>
      <w:r w:rsidRPr="0024385C">
        <w:rPr>
          <w:rFonts w:ascii="Times New Roman" w:hAnsi="Times New Roman" w:cs="Times New Roman"/>
          <w:sz w:val="24"/>
          <w:szCs w:val="24"/>
          <w:lang w:val="en-US"/>
        </w:rPr>
        <w:t>?</w:t>
      </w:r>
    </w:p>
    <w:p w14:paraId="503A82B5" w14:textId="77777777" w:rsidR="006E4AD6" w:rsidRPr="0024385C" w:rsidRDefault="006E4AD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To tell you, before there </w:t>
      </w:r>
      <w:r w:rsidR="00062612" w:rsidRPr="0024385C">
        <w:rPr>
          <w:rFonts w:ascii="Times New Roman" w:hAnsi="Times New Roman" w:cs="Times New Roman"/>
          <w:sz w:val="24"/>
          <w:szCs w:val="24"/>
          <w:lang w:val="en-US"/>
        </w:rPr>
        <w:t xml:space="preserve">were </w:t>
      </w:r>
      <w:r w:rsidRPr="0024385C">
        <w:rPr>
          <w:rFonts w:ascii="Times New Roman" w:hAnsi="Times New Roman" w:cs="Times New Roman"/>
          <w:sz w:val="24"/>
          <w:szCs w:val="24"/>
          <w:lang w:val="en-US"/>
        </w:rPr>
        <w:t>a lot of coconut tree</w:t>
      </w:r>
      <w:r w:rsidR="00062612" w:rsidRPr="0024385C">
        <w:rPr>
          <w:rFonts w:ascii="Times New Roman" w:hAnsi="Times New Roman" w:cs="Times New Roman"/>
          <w:sz w:val="24"/>
          <w:szCs w:val="24"/>
          <w:lang w:val="en-US"/>
        </w:rPr>
        <w:t>s</w:t>
      </w:r>
      <w:r w:rsidRPr="0024385C">
        <w:rPr>
          <w:rFonts w:ascii="Times New Roman" w:hAnsi="Times New Roman" w:cs="Times New Roman"/>
          <w:sz w:val="24"/>
          <w:szCs w:val="24"/>
          <w:lang w:val="en-US"/>
        </w:rPr>
        <w:t xml:space="preserve">, we did not </w:t>
      </w:r>
      <w:r w:rsidR="00062612" w:rsidRPr="0024385C">
        <w:rPr>
          <w:rFonts w:ascii="Times New Roman" w:hAnsi="Times New Roman" w:cs="Times New Roman"/>
          <w:sz w:val="24"/>
          <w:szCs w:val="24"/>
          <w:lang w:val="en-US"/>
        </w:rPr>
        <w:t xml:space="preserve">have to </w:t>
      </w:r>
      <w:r w:rsidRPr="0024385C">
        <w:rPr>
          <w:rFonts w:ascii="Times New Roman" w:hAnsi="Times New Roman" w:cs="Times New Roman"/>
          <w:sz w:val="24"/>
          <w:szCs w:val="24"/>
          <w:lang w:val="en-US"/>
        </w:rPr>
        <w:t>buy coco</w:t>
      </w:r>
      <w:r w:rsidR="00062612" w:rsidRPr="0024385C">
        <w:rPr>
          <w:rFonts w:ascii="Times New Roman" w:hAnsi="Times New Roman" w:cs="Times New Roman"/>
          <w:sz w:val="24"/>
          <w:szCs w:val="24"/>
          <w:lang w:val="en-US"/>
        </w:rPr>
        <w:t>nut</w:t>
      </w:r>
      <w:r w:rsidRPr="0024385C">
        <w:rPr>
          <w:rFonts w:ascii="Times New Roman" w:hAnsi="Times New Roman" w:cs="Times New Roman"/>
          <w:sz w:val="24"/>
          <w:szCs w:val="24"/>
          <w:lang w:val="en-US"/>
        </w:rPr>
        <w:t xml:space="preserve">, </w:t>
      </w:r>
      <w:r w:rsidR="00C82FDF" w:rsidRPr="0024385C">
        <w:rPr>
          <w:rFonts w:ascii="Times New Roman" w:hAnsi="Times New Roman" w:cs="Times New Roman"/>
          <w:sz w:val="24"/>
          <w:szCs w:val="24"/>
          <w:lang w:val="en-US"/>
        </w:rPr>
        <w:t xml:space="preserve">but now only few </w:t>
      </w:r>
      <w:proofErr w:type="gramStart"/>
      <w:r w:rsidR="00C82FDF" w:rsidRPr="0024385C">
        <w:rPr>
          <w:rFonts w:ascii="Times New Roman" w:hAnsi="Times New Roman" w:cs="Times New Roman"/>
          <w:sz w:val="24"/>
          <w:szCs w:val="24"/>
          <w:lang w:val="en-US"/>
        </w:rPr>
        <w:t>number</w:t>
      </w:r>
      <w:proofErr w:type="gramEnd"/>
      <w:r w:rsidR="00C82FDF" w:rsidRPr="0024385C">
        <w:rPr>
          <w:rFonts w:ascii="Times New Roman" w:hAnsi="Times New Roman" w:cs="Times New Roman"/>
          <w:sz w:val="24"/>
          <w:szCs w:val="24"/>
          <w:lang w:val="en-US"/>
        </w:rPr>
        <w:t xml:space="preserve"> of tree remain here because of cyclone </w:t>
      </w:r>
      <w:r w:rsidRPr="0024385C">
        <w:rPr>
          <w:rFonts w:ascii="Times New Roman" w:hAnsi="Times New Roman" w:cs="Times New Roman"/>
          <w:sz w:val="24"/>
          <w:szCs w:val="24"/>
          <w:lang w:val="en-US"/>
        </w:rPr>
        <w:t xml:space="preserve"> </w:t>
      </w:r>
    </w:p>
    <w:p w14:paraId="6FB5365D" w14:textId="77777777" w:rsidR="006E4AD6" w:rsidRPr="0024385C" w:rsidRDefault="006E4AD6">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Well, it’s time for us to see the other section concerning the change</w:t>
      </w:r>
      <w:r w:rsidR="00C82FDF" w:rsidRPr="0024385C">
        <w:rPr>
          <w:rFonts w:ascii="Times New Roman" w:hAnsi="Times New Roman" w:cs="Times New Roman"/>
          <w:sz w:val="24"/>
          <w:szCs w:val="24"/>
          <w:lang w:val="en-US"/>
        </w:rPr>
        <w:t>s observed</w:t>
      </w:r>
      <w:r w:rsidRPr="0024385C">
        <w:rPr>
          <w:rFonts w:ascii="Times New Roman" w:hAnsi="Times New Roman" w:cs="Times New Roman"/>
          <w:sz w:val="24"/>
          <w:szCs w:val="24"/>
          <w:lang w:val="en-US"/>
        </w:rPr>
        <w:t xml:space="preserve"> </w:t>
      </w:r>
      <w:r w:rsidR="00C82FDF" w:rsidRPr="0024385C">
        <w:rPr>
          <w:rFonts w:ascii="Times New Roman" w:hAnsi="Times New Roman" w:cs="Times New Roman"/>
          <w:sz w:val="24"/>
          <w:szCs w:val="24"/>
          <w:lang w:val="en-US"/>
        </w:rPr>
        <w:t xml:space="preserve">about </w:t>
      </w:r>
      <w:r w:rsidRPr="0024385C">
        <w:rPr>
          <w:rFonts w:ascii="Times New Roman" w:hAnsi="Times New Roman" w:cs="Times New Roman"/>
          <w:sz w:val="24"/>
          <w:szCs w:val="24"/>
          <w:lang w:val="en-US"/>
        </w:rPr>
        <w:t>the nature here. As you have mentioned, those items are very important to you.</w:t>
      </w:r>
    </w:p>
    <w:p w14:paraId="15F37B1C" w14:textId="77777777" w:rsidR="006E4AD6" w:rsidRPr="0024385C" w:rsidRDefault="006E4AD6">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So, how can you define the change? How this change affect in your everyday life? </w:t>
      </w:r>
    </w:p>
    <w:p w14:paraId="38C6953F" w14:textId="77777777" w:rsidR="006E4AD6" w:rsidRPr="0024385C" w:rsidRDefault="006E4AD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the changes make our life bad</w:t>
      </w:r>
    </w:p>
    <w:p w14:paraId="355874F1" w14:textId="77777777" w:rsidR="006E4AD6" w:rsidRPr="0024385C" w:rsidRDefault="006E4AD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As far as fishing is concerned, the price becomes very high because the products are not </w:t>
      </w:r>
      <w:r w:rsidR="006A4D33" w:rsidRPr="0024385C">
        <w:rPr>
          <w:rFonts w:ascii="Times New Roman" w:hAnsi="Times New Roman" w:cs="Times New Roman"/>
          <w:sz w:val="24"/>
          <w:szCs w:val="24"/>
          <w:lang w:val="en-US"/>
        </w:rPr>
        <w:t xml:space="preserve">as </w:t>
      </w:r>
      <w:r w:rsidRPr="0024385C">
        <w:rPr>
          <w:rFonts w:ascii="Times New Roman" w:hAnsi="Times New Roman" w:cs="Times New Roman"/>
          <w:sz w:val="24"/>
          <w:szCs w:val="24"/>
          <w:lang w:val="en-US"/>
        </w:rPr>
        <w:t>many as before</w:t>
      </w:r>
    </w:p>
    <w:p w14:paraId="1D8B2056" w14:textId="77777777" w:rsidR="006E4AD6" w:rsidRPr="0024385C" w:rsidRDefault="006E4AD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how about rice plantation?</w:t>
      </w:r>
    </w:p>
    <w:p w14:paraId="7D645476" w14:textId="77777777" w:rsidR="006E4AD6" w:rsidRPr="0024385C" w:rsidRDefault="006E4AD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It’</w:t>
      </w:r>
      <w:r w:rsidR="00B85A03" w:rsidRPr="0024385C">
        <w:rPr>
          <w:rFonts w:ascii="Times New Roman" w:hAnsi="Times New Roman" w:cs="Times New Roman"/>
          <w:sz w:val="24"/>
          <w:szCs w:val="24"/>
          <w:lang w:val="en-US"/>
        </w:rPr>
        <w:t>s also getting wor</w:t>
      </w:r>
      <w:r w:rsidRPr="0024385C">
        <w:rPr>
          <w:rFonts w:ascii="Times New Roman" w:hAnsi="Times New Roman" w:cs="Times New Roman"/>
          <w:sz w:val="24"/>
          <w:szCs w:val="24"/>
          <w:lang w:val="en-US"/>
        </w:rPr>
        <w:t>se because of climate change</w:t>
      </w:r>
    </w:p>
    <w:p w14:paraId="0D092F2D" w14:textId="77777777" w:rsidR="006E4AD6" w:rsidRPr="0024385C" w:rsidRDefault="00B85A0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sometimes, the weather is so </w:t>
      </w:r>
      <w:r w:rsidR="006A4D33" w:rsidRPr="0024385C">
        <w:rPr>
          <w:rFonts w:ascii="Times New Roman" w:hAnsi="Times New Roman" w:cs="Times New Roman"/>
          <w:sz w:val="24"/>
          <w:szCs w:val="24"/>
          <w:lang w:val="en-US"/>
        </w:rPr>
        <w:t xml:space="preserve">dry that </w:t>
      </w:r>
      <w:r w:rsidRPr="0024385C">
        <w:rPr>
          <w:rFonts w:ascii="Times New Roman" w:hAnsi="Times New Roman" w:cs="Times New Roman"/>
          <w:sz w:val="24"/>
          <w:szCs w:val="24"/>
          <w:lang w:val="en-US"/>
        </w:rPr>
        <w:t>no rain to water the culture</w:t>
      </w:r>
    </w:p>
    <w:p w14:paraId="34639203" w14:textId="77777777" w:rsidR="00B85A03" w:rsidRPr="0024385C" w:rsidRDefault="00B85A03">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In what way those rice crop changes affect your life?</w:t>
      </w:r>
    </w:p>
    <w:p w14:paraId="6AE54D8F" w14:textId="77777777" w:rsidR="00B85A03" w:rsidRPr="0024385C" w:rsidRDefault="00B85A0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xml:space="preserve">: The price also gets </w:t>
      </w:r>
      <w:r w:rsidR="004D3DA5" w:rsidRPr="0024385C">
        <w:rPr>
          <w:rFonts w:ascii="Times New Roman" w:hAnsi="Times New Roman" w:cs="Times New Roman"/>
          <w:sz w:val="24"/>
          <w:szCs w:val="24"/>
          <w:lang w:val="en-US"/>
        </w:rPr>
        <w:t>higher;</w:t>
      </w:r>
      <w:r w:rsidR="001C7455" w:rsidRPr="0024385C">
        <w:rPr>
          <w:rFonts w:ascii="Times New Roman" w:hAnsi="Times New Roman" w:cs="Times New Roman"/>
          <w:sz w:val="24"/>
          <w:szCs w:val="24"/>
          <w:lang w:val="en-US"/>
        </w:rPr>
        <w:t xml:space="preserve"> sometimes we </w:t>
      </w:r>
      <w:r w:rsidR="00805417" w:rsidRPr="0024385C">
        <w:rPr>
          <w:rFonts w:ascii="Times New Roman" w:hAnsi="Times New Roman" w:cs="Times New Roman"/>
          <w:sz w:val="24"/>
          <w:szCs w:val="24"/>
          <w:lang w:val="en-US"/>
        </w:rPr>
        <w:t xml:space="preserve">supply </w:t>
      </w:r>
      <w:r w:rsidR="001C7455" w:rsidRPr="0024385C">
        <w:rPr>
          <w:rFonts w:ascii="Times New Roman" w:hAnsi="Times New Roman" w:cs="Times New Roman"/>
          <w:sz w:val="24"/>
          <w:szCs w:val="24"/>
          <w:lang w:val="en-US"/>
        </w:rPr>
        <w:t xml:space="preserve">rice </w:t>
      </w:r>
      <w:r w:rsidR="00805417" w:rsidRPr="0024385C">
        <w:rPr>
          <w:rFonts w:ascii="Times New Roman" w:hAnsi="Times New Roman" w:cs="Times New Roman"/>
          <w:sz w:val="24"/>
          <w:szCs w:val="24"/>
          <w:lang w:val="en-US"/>
        </w:rPr>
        <w:t xml:space="preserve">from </w:t>
      </w:r>
      <w:proofErr w:type="spellStart"/>
      <w:r w:rsidR="001C7455" w:rsidRPr="0024385C">
        <w:rPr>
          <w:rFonts w:ascii="Times New Roman" w:hAnsi="Times New Roman" w:cs="Times New Roman"/>
          <w:sz w:val="24"/>
          <w:szCs w:val="24"/>
          <w:lang w:val="en-US"/>
        </w:rPr>
        <w:t>Brickaville</w:t>
      </w:r>
      <w:proofErr w:type="spellEnd"/>
    </w:p>
    <w:p w14:paraId="79DD6A4C" w14:textId="77777777" w:rsidR="004D3DA5" w:rsidRPr="0024385C" w:rsidRDefault="004D3DA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Do we have another change? How about the forest changes? How do you feel about this change?</w:t>
      </w:r>
    </w:p>
    <w:p w14:paraId="3E43CF7C" w14:textId="77777777" w:rsidR="00974F80" w:rsidRPr="0024385C" w:rsidRDefault="00974F80">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xml:space="preserve">: Less </w:t>
      </w:r>
      <w:r w:rsidR="000850A0" w:rsidRPr="0024385C">
        <w:rPr>
          <w:rFonts w:ascii="Times New Roman" w:hAnsi="Times New Roman" w:cs="Times New Roman"/>
          <w:sz w:val="24"/>
          <w:szCs w:val="24"/>
          <w:lang w:val="en-US"/>
        </w:rPr>
        <w:t>construction materials for housing</w:t>
      </w:r>
    </w:p>
    <w:p w14:paraId="4A7B94D9" w14:textId="77777777" w:rsidR="00974F80" w:rsidRPr="0024385C" w:rsidRDefault="00974F80">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Heating</w:t>
      </w:r>
    </w:p>
    <w:p w14:paraId="020A29A5" w14:textId="77777777" w:rsidR="00974F80" w:rsidRPr="0024385C" w:rsidRDefault="00974F80">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Ravaka</w:t>
      </w:r>
      <w:proofErr w:type="spellEnd"/>
      <w:r w:rsidRPr="0024385C">
        <w:rPr>
          <w:rFonts w:ascii="Times New Roman" w:hAnsi="Times New Roman" w:cs="Times New Roman"/>
          <w:sz w:val="24"/>
          <w:szCs w:val="24"/>
          <w:lang w:val="en-US"/>
        </w:rPr>
        <w:t xml:space="preserve">: One of the changes you have noticed is, animals are getting fewer, so how </w:t>
      </w:r>
      <w:r w:rsidR="00631F3D" w:rsidRPr="0024385C">
        <w:rPr>
          <w:rFonts w:ascii="Times New Roman" w:hAnsi="Times New Roman" w:cs="Times New Roman"/>
          <w:sz w:val="24"/>
          <w:szCs w:val="24"/>
          <w:lang w:val="en-US"/>
        </w:rPr>
        <w:t>that is</w:t>
      </w:r>
      <w:r w:rsidRPr="0024385C">
        <w:rPr>
          <w:rFonts w:ascii="Times New Roman" w:hAnsi="Times New Roman" w:cs="Times New Roman"/>
          <w:sz w:val="24"/>
          <w:szCs w:val="24"/>
          <w:lang w:val="en-US"/>
        </w:rPr>
        <w:t xml:space="preserve"> touch you?</w:t>
      </w:r>
    </w:p>
    <w:p w14:paraId="5AEC4621" w14:textId="77777777" w:rsidR="00974F80" w:rsidRPr="0024385C" w:rsidRDefault="00974F80">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no more birds to </w:t>
      </w:r>
      <w:r w:rsidR="00E33A38" w:rsidRPr="0024385C">
        <w:rPr>
          <w:rFonts w:ascii="Times New Roman" w:hAnsi="Times New Roman" w:cs="Times New Roman"/>
          <w:sz w:val="24"/>
          <w:szCs w:val="24"/>
          <w:lang w:val="en-US"/>
        </w:rPr>
        <w:t xml:space="preserve">feed on </w:t>
      </w:r>
      <w:r w:rsidRPr="0024385C">
        <w:rPr>
          <w:rFonts w:ascii="Times New Roman" w:hAnsi="Times New Roman" w:cs="Times New Roman"/>
          <w:sz w:val="24"/>
          <w:szCs w:val="24"/>
          <w:lang w:val="en-US"/>
        </w:rPr>
        <w:t>rice (positive point)</w:t>
      </w:r>
    </w:p>
    <w:p w14:paraId="354B39C1" w14:textId="77777777" w:rsidR="00773D48" w:rsidRPr="0024385C" w:rsidRDefault="00773D48">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Another change is the disappearance of </w:t>
      </w:r>
      <w:proofErr w:type="spellStart"/>
      <w:r w:rsidRPr="0024385C">
        <w:rPr>
          <w:rFonts w:ascii="Times New Roman" w:hAnsi="Times New Roman" w:cs="Times New Roman"/>
          <w:sz w:val="24"/>
          <w:szCs w:val="24"/>
          <w:lang w:val="en-US"/>
        </w:rPr>
        <w:t>Fosa</w:t>
      </w:r>
      <w:proofErr w:type="spellEnd"/>
      <w:r w:rsidR="00E33A38" w:rsidRPr="0024385C">
        <w:rPr>
          <w:rFonts w:ascii="Times New Roman" w:hAnsi="Times New Roman" w:cs="Times New Roman"/>
          <w:sz w:val="24"/>
          <w:szCs w:val="24"/>
          <w:lang w:val="en-US"/>
        </w:rPr>
        <w:t xml:space="preserve"> (biggest Malagasy wild carnivore)</w:t>
      </w:r>
      <w:r w:rsidRPr="0024385C">
        <w:rPr>
          <w:rFonts w:ascii="Times New Roman" w:hAnsi="Times New Roman" w:cs="Times New Roman"/>
          <w:sz w:val="24"/>
          <w:szCs w:val="24"/>
          <w:lang w:val="en-US"/>
        </w:rPr>
        <w:t xml:space="preserve">. How </w:t>
      </w:r>
      <w:r w:rsidR="00631F3D" w:rsidRPr="0024385C">
        <w:rPr>
          <w:rFonts w:ascii="Times New Roman" w:hAnsi="Times New Roman" w:cs="Times New Roman"/>
          <w:sz w:val="24"/>
          <w:szCs w:val="24"/>
          <w:lang w:val="en-US"/>
        </w:rPr>
        <w:t>these changes</w:t>
      </w:r>
      <w:r w:rsidRPr="0024385C">
        <w:rPr>
          <w:rFonts w:ascii="Times New Roman" w:hAnsi="Times New Roman" w:cs="Times New Roman"/>
          <w:sz w:val="24"/>
          <w:szCs w:val="24"/>
          <w:lang w:val="en-US"/>
        </w:rPr>
        <w:t xml:space="preserve"> affect you?</w:t>
      </w:r>
    </w:p>
    <w:p w14:paraId="21F382D2" w14:textId="77777777" w:rsidR="00773D48" w:rsidRPr="0024385C" w:rsidRDefault="00773D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it does not have any particular effect.</w:t>
      </w:r>
    </w:p>
    <w:p w14:paraId="15EE86BC" w14:textId="77777777" w:rsidR="00773D48" w:rsidRPr="0024385C" w:rsidRDefault="00773D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But we can take it as food, we eat it when we see</w:t>
      </w:r>
    </w:p>
    <w:p w14:paraId="7AB3A8F8" w14:textId="77777777" w:rsidR="00773D48" w:rsidRPr="0024385C" w:rsidRDefault="00773D48">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70752B">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The </w:t>
      </w:r>
      <w:proofErr w:type="spellStart"/>
      <w:r w:rsidRPr="0024385C">
        <w:rPr>
          <w:rFonts w:ascii="Times New Roman" w:hAnsi="Times New Roman" w:cs="Times New Roman"/>
          <w:sz w:val="24"/>
          <w:szCs w:val="24"/>
          <w:lang w:val="en-US"/>
        </w:rPr>
        <w:t>Tsiakoko</w:t>
      </w:r>
      <w:proofErr w:type="spellEnd"/>
      <w:r w:rsidRPr="0024385C">
        <w:rPr>
          <w:rFonts w:ascii="Times New Roman" w:hAnsi="Times New Roman" w:cs="Times New Roman"/>
          <w:sz w:val="24"/>
          <w:szCs w:val="24"/>
          <w:lang w:val="en-US"/>
        </w:rPr>
        <w:t xml:space="preserve"> is getting few too, how can this affect you?</w:t>
      </w:r>
    </w:p>
    <w:p w14:paraId="596627A8" w14:textId="77777777" w:rsidR="00773D48" w:rsidRPr="0024385C" w:rsidRDefault="00773D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It tastes like chicken, but now we do not eat it anymore.</w:t>
      </w:r>
    </w:p>
    <w:p w14:paraId="3F0C31B9" w14:textId="77777777" w:rsidR="00773D48" w:rsidRPr="0024385C" w:rsidRDefault="00C714D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How about the loss of birds? </w:t>
      </w:r>
      <w:r w:rsidR="00B455B8" w:rsidRPr="0024385C">
        <w:rPr>
          <w:rFonts w:ascii="Times New Roman" w:hAnsi="Times New Roman" w:cs="Times New Roman"/>
          <w:sz w:val="24"/>
          <w:szCs w:val="24"/>
          <w:lang w:val="en-US"/>
        </w:rPr>
        <w:t>Chameleon</w:t>
      </w:r>
      <w:r w:rsidR="00E33A38" w:rsidRPr="0024385C">
        <w:rPr>
          <w:rFonts w:ascii="Times New Roman" w:hAnsi="Times New Roman" w:cs="Times New Roman"/>
          <w:sz w:val="24"/>
          <w:szCs w:val="24"/>
          <w:lang w:val="en-US"/>
        </w:rPr>
        <w:t>s</w:t>
      </w:r>
      <w:r w:rsidRPr="0024385C">
        <w:rPr>
          <w:rFonts w:ascii="Times New Roman" w:hAnsi="Times New Roman" w:cs="Times New Roman"/>
          <w:sz w:val="24"/>
          <w:szCs w:val="24"/>
          <w:lang w:val="en-US"/>
        </w:rPr>
        <w:t xml:space="preserve">? </w:t>
      </w:r>
    </w:p>
    <w:p w14:paraId="51DC49F1" w14:textId="77777777" w:rsidR="00C714D4" w:rsidRPr="0024385C" w:rsidRDefault="00C714D4">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r w:rsidR="00E33A38" w:rsidRPr="0024385C">
        <w:rPr>
          <w:rFonts w:ascii="Times New Roman" w:hAnsi="Times New Roman" w:cs="Times New Roman"/>
          <w:sz w:val="24"/>
          <w:szCs w:val="24"/>
          <w:lang w:val="en-US"/>
        </w:rPr>
        <w:t xml:space="preserve"> there is no impact on us </w:t>
      </w:r>
      <w:proofErr w:type="spellStart"/>
      <w:r w:rsidRPr="0070752B">
        <w:rPr>
          <w:rFonts w:ascii="Times New Roman" w:hAnsi="Times New Roman" w:cs="Times New Roman"/>
          <w:sz w:val="24"/>
          <w:szCs w:val="24"/>
          <w:lang w:val="en-US"/>
        </w:rPr>
        <w:t>Sitraka</w:t>
      </w:r>
      <w:proofErr w:type="spellEnd"/>
      <w:r w:rsidR="008B5F9B" w:rsidRPr="0024385C">
        <w:rPr>
          <w:rFonts w:ascii="Times New Roman" w:hAnsi="Times New Roman" w:cs="Times New Roman"/>
          <w:sz w:val="24"/>
          <w:szCs w:val="24"/>
          <w:lang w:val="en-US"/>
        </w:rPr>
        <w:t xml:space="preserve">: </w:t>
      </w:r>
      <w:r w:rsidR="00E33A38" w:rsidRPr="0024385C">
        <w:rPr>
          <w:rFonts w:ascii="Times New Roman" w:hAnsi="Times New Roman" w:cs="Times New Roman"/>
          <w:sz w:val="24"/>
          <w:szCs w:val="24"/>
          <w:lang w:val="en-US"/>
        </w:rPr>
        <w:t>Does tourist come to see chameleons?</w:t>
      </w:r>
      <w:r w:rsidRPr="0024385C">
        <w:rPr>
          <w:rFonts w:ascii="Times New Roman" w:hAnsi="Times New Roman" w:cs="Times New Roman"/>
          <w:sz w:val="24"/>
          <w:szCs w:val="24"/>
          <w:lang w:val="en-US"/>
        </w:rPr>
        <w:t xml:space="preserve"> </w:t>
      </w:r>
    </w:p>
    <w:p w14:paraId="0B0D8430" w14:textId="77777777" w:rsidR="00C714D4" w:rsidRPr="0024385C" w:rsidRDefault="00C714D4">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yes</w:t>
      </w:r>
    </w:p>
    <w:p w14:paraId="2094CC8D" w14:textId="77777777" w:rsidR="00C714D4" w:rsidRPr="0024385C" w:rsidRDefault="00C714D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So</w:t>
      </w:r>
      <w:proofErr w:type="gramEnd"/>
      <w:r w:rsidRPr="0024385C">
        <w:rPr>
          <w:rFonts w:ascii="Times New Roman" w:hAnsi="Times New Roman" w:cs="Times New Roman"/>
          <w:sz w:val="24"/>
          <w:szCs w:val="24"/>
          <w:lang w:val="en-US"/>
        </w:rPr>
        <w:t xml:space="preserve"> chameleon is good for tourist</w:t>
      </w:r>
      <w:r w:rsidR="00E33A38" w:rsidRPr="0024385C">
        <w:rPr>
          <w:rFonts w:ascii="Times New Roman" w:hAnsi="Times New Roman" w:cs="Times New Roman"/>
          <w:sz w:val="24"/>
          <w:szCs w:val="24"/>
          <w:lang w:val="en-US"/>
        </w:rPr>
        <w:t>s</w:t>
      </w:r>
      <w:r w:rsidRPr="0024385C">
        <w:rPr>
          <w:rFonts w:ascii="Times New Roman" w:hAnsi="Times New Roman" w:cs="Times New Roman"/>
          <w:sz w:val="24"/>
          <w:szCs w:val="24"/>
          <w:lang w:val="en-US"/>
        </w:rPr>
        <w:t xml:space="preserve"> not for local people?</w:t>
      </w:r>
    </w:p>
    <w:p w14:paraId="07781006" w14:textId="77777777" w:rsidR="00C714D4" w:rsidRPr="0024385C" w:rsidRDefault="00C714D4">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Yes</w:t>
      </w:r>
    </w:p>
    <w:p w14:paraId="240B5EA5" w14:textId="77777777" w:rsidR="00C714D4" w:rsidRPr="0024385C" w:rsidRDefault="00C714D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Then, how about the “</w:t>
      </w:r>
      <w:proofErr w:type="spellStart"/>
      <w:r w:rsidRPr="0024385C">
        <w:rPr>
          <w:rFonts w:ascii="Times New Roman" w:hAnsi="Times New Roman" w:cs="Times New Roman"/>
          <w:sz w:val="24"/>
          <w:szCs w:val="24"/>
          <w:lang w:val="en-US"/>
        </w:rPr>
        <w:t>Vombona</w:t>
      </w:r>
      <w:proofErr w:type="spellEnd"/>
      <w:r w:rsidRPr="0024385C">
        <w:rPr>
          <w:rFonts w:ascii="Times New Roman" w:hAnsi="Times New Roman" w:cs="Times New Roman"/>
          <w:sz w:val="24"/>
          <w:szCs w:val="24"/>
          <w:lang w:val="en-US"/>
        </w:rPr>
        <w:t>”</w:t>
      </w:r>
      <w:r w:rsidR="00E33A38" w:rsidRPr="0024385C">
        <w:rPr>
          <w:rFonts w:ascii="Times New Roman" w:hAnsi="Times New Roman" w:cs="Times New Roman"/>
          <w:sz w:val="24"/>
          <w:szCs w:val="24"/>
          <w:lang w:val="en-US"/>
        </w:rPr>
        <w:t xml:space="preserve"> (Precious tree)</w:t>
      </w:r>
      <w:r w:rsidRPr="0024385C">
        <w:rPr>
          <w:rFonts w:ascii="Times New Roman" w:hAnsi="Times New Roman" w:cs="Times New Roman"/>
          <w:sz w:val="24"/>
          <w:szCs w:val="24"/>
          <w:lang w:val="en-US"/>
        </w:rPr>
        <w:t xml:space="preserve">? the effects of its </w:t>
      </w:r>
      <w:r w:rsidR="00E33A38" w:rsidRPr="0024385C">
        <w:rPr>
          <w:rFonts w:ascii="Times New Roman" w:hAnsi="Times New Roman" w:cs="Times New Roman"/>
          <w:sz w:val="24"/>
          <w:szCs w:val="24"/>
          <w:lang w:val="en-US"/>
        </w:rPr>
        <w:t xml:space="preserve">loss </w:t>
      </w:r>
      <w:r w:rsidRPr="0024385C">
        <w:rPr>
          <w:rFonts w:ascii="Times New Roman" w:hAnsi="Times New Roman" w:cs="Times New Roman"/>
          <w:sz w:val="24"/>
          <w:szCs w:val="24"/>
          <w:lang w:val="en-US"/>
        </w:rPr>
        <w:t>in your life</w:t>
      </w:r>
    </w:p>
    <w:p w14:paraId="633A96B6" w14:textId="77777777" w:rsidR="00C714D4" w:rsidRPr="0024385C" w:rsidRDefault="0054156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 xml:space="preserve">Man &amp; </w:t>
      </w:r>
      <w:r w:rsidR="00C714D4" w:rsidRPr="0070752B">
        <w:rPr>
          <w:rFonts w:ascii="Times New Roman" w:hAnsi="Times New Roman" w:cs="Times New Roman"/>
          <w:sz w:val="24"/>
          <w:szCs w:val="24"/>
          <w:lang w:val="en-US"/>
        </w:rPr>
        <w:t>women</w:t>
      </w:r>
      <w:r w:rsidR="00C714D4" w:rsidRPr="0024385C">
        <w:rPr>
          <w:rFonts w:ascii="Times New Roman" w:hAnsi="Times New Roman" w:cs="Times New Roman"/>
          <w:sz w:val="24"/>
          <w:szCs w:val="24"/>
          <w:lang w:val="en-US"/>
        </w:rPr>
        <w:t xml:space="preserve">: less construction </w:t>
      </w:r>
      <w:r w:rsidRPr="0024385C">
        <w:rPr>
          <w:rFonts w:ascii="Times New Roman" w:hAnsi="Times New Roman" w:cs="Times New Roman"/>
          <w:sz w:val="24"/>
          <w:szCs w:val="24"/>
          <w:lang w:val="en-US"/>
        </w:rPr>
        <w:t>materials</w:t>
      </w:r>
    </w:p>
    <w:p w14:paraId="59B4BBDA" w14:textId="77777777" w:rsidR="00541566" w:rsidRPr="0070752B" w:rsidRDefault="0054156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How about the loss of </w:t>
      </w:r>
      <w:proofErr w:type="spellStart"/>
      <w:r w:rsidRPr="0024385C">
        <w:rPr>
          <w:rFonts w:ascii="Times New Roman" w:hAnsi="Times New Roman" w:cs="Times New Roman"/>
          <w:sz w:val="24"/>
          <w:szCs w:val="24"/>
          <w:lang w:val="en-US"/>
        </w:rPr>
        <w:t>Mampody</w:t>
      </w:r>
      <w:proofErr w:type="spellEnd"/>
      <w:r w:rsidR="00E33A38" w:rsidRPr="0070752B">
        <w:rPr>
          <w:rFonts w:ascii="Times New Roman" w:hAnsi="Times New Roman" w:cs="Times New Roman"/>
          <w:sz w:val="24"/>
          <w:szCs w:val="24"/>
          <w:lang w:val="en-US"/>
        </w:rPr>
        <w:t xml:space="preserve"> (plant)</w:t>
      </w:r>
      <w:r w:rsidRPr="0070752B">
        <w:rPr>
          <w:rFonts w:ascii="Times New Roman" w:hAnsi="Times New Roman" w:cs="Times New Roman"/>
          <w:sz w:val="24"/>
          <w:szCs w:val="24"/>
          <w:lang w:val="en-US"/>
        </w:rPr>
        <w:t>?</w:t>
      </w:r>
    </w:p>
    <w:p w14:paraId="05977E14" w14:textId="77777777" w:rsidR="00C714D4" w:rsidRPr="0024385C" w:rsidRDefault="0054156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No direct effect on me, but I know that t</w:t>
      </w:r>
      <w:r w:rsidR="00C714D4" w:rsidRPr="0024385C">
        <w:rPr>
          <w:rFonts w:ascii="Times New Roman" w:hAnsi="Times New Roman" w:cs="Times New Roman"/>
          <w:sz w:val="24"/>
          <w:szCs w:val="24"/>
          <w:lang w:val="en-US"/>
        </w:rPr>
        <w:t xml:space="preserve">he bush fire is the reason for </w:t>
      </w:r>
      <w:proofErr w:type="spellStart"/>
      <w:r w:rsidR="00C714D4" w:rsidRPr="0070752B">
        <w:rPr>
          <w:rFonts w:ascii="Times New Roman" w:hAnsi="Times New Roman" w:cs="Times New Roman"/>
          <w:sz w:val="24"/>
          <w:szCs w:val="24"/>
          <w:lang w:val="en-US"/>
        </w:rPr>
        <w:t>mampody</w:t>
      </w:r>
      <w:proofErr w:type="spellEnd"/>
      <w:r w:rsidR="00C714D4" w:rsidRPr="0024385C">
        <w:rPr>
          <w:rFonts w:ascii="Times New Roman" w:hAnsi="Times New Roman" w:cs="Times New Roman"/>
          <w:sz w:val="24"/>
          <w:szCs w:val="24"/>
          <w:lang w:val="en-US"/>
        </w:rPr>
        <w:t xml:space="preserve"> and another species loss</w:t>
      </w:r>
    </w:p>
    <w:p w14:paraId="1FCC7D9D" w14:textId="77777777" w:rsidR="00C714D4" w:rsidRPr="0024385C" w:rsidRDefault="00C714D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what is the effect of water </w:t>
      </w:r>
      <w:r w:rsidR="00E33A38" w:rsidRPr="0024385C">
        <w:rPr>
          <w:rFonts w:ascii="Times New Roman" w:hAnsi="Times New Roman" w:cs="Times New Roman"/>
          <w:sz w:val="24"/>
          <w:szCs w:val="24"/>
          <w:lang w:val="en-US"/>
        </w:rPr>
        <w:t xml:space="preserve">source decrease </w:t>
      </w:r>
      <w:r w:rsidRPr="0024385C">
        <w:rPr>
          <w:rFonts w:ascii="Times New Roman" w:hAnsi="Times New Roman" w:cs="Times New Roman"/>
          <w:sz w:val="24"/>
          <w:szCs w:val="24"/>
          <w:lang w:val="en-US"/>
        </w:rPr>
        <w:t>in</w:t>
      </w:r>
      <w:r w:rsidR="00541566" w:rsidRPr="0024385C">
        <w:rPr>
          <w:rFonts w:ascii="Times New Roman" w:hAnsi="Times New Roman" w:cs="Times New Roman"/>
          <w:sz w:val="24"/>
          <w:szCs w:val="24"/>
          <w:lang w:val="en-US"/>
        </w:rPr>
        <w:t xml:space="preserve"> </w:t>
      </w:r>
      <w:proofErr w:type="spellStart"/>
      <w:r w:rsidR="00541566"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w:t>
      </w:r>
    </w:p>
    <w:p w14:paraId="02FBBA4B" w14:textId="77777777" w:rsidR="00C714D4" w:rsidRPr="0024385C" w:rsidRDefault="00C714D4">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r w:rsidR="00541566" w:rsidRPr="0024385C">
        <w:rPr>
          <w:rFonts w:ascii="Times New Roman" w:hAnsi="Times New Roman" w:cs="Times New Roman"/>
          <w:sz w:val="24"/>
          <w:szCs w:val="24"/>
          <w:lang w:val="en-US"/>
        </w:rPr>
        <w:t>Well, it jus</w:t>
      </w:r>
      <w:r w:rsidRPr="0024385C">
        <w:rPr>
          <w:rFonts w:ascii="Times New Roman" w:hAnsi="Times New Roman" w:cs="Times New Roman"/>
          <w:sz w:val="24"/>
          <w:szCs w:val="24"/>
          <w:lang w:val="en-US"/>
        </w:rPr>
        <w:t>t</w:t>
      </w:r>
      <w:r w:rsidR="00541566" w:rsidRPr="0024385C">
        <w:rPr>
          <w:rFonts w:ascii="Times New Roman" w:hAnsi="Times New Roman" w:cs="Times New Roman"/>
          <w:sz w:val="24"/>
          <w:szCs w:val="24"/>
          <w:lang w:val="en-US"/>
        </w:rPr>
        <w:t xml:space="preserve"> </w:t>
      </w:r>
      <w:proofErr w:type="gramStart"/>
      <w:r w:rsidR="00541566" w:rsidRPr="0024385C">
        <w:rPr>
          <w:rFonts w:ascii="Times New Roman" w:hAnsi="Times New Roman" w:cs="Times New Roman"/>
          <w:sz w:val="24"/>
          <w:szCs w:val="24"/>
          <w:lang w:val="en-US"/>
        </w:rPr>
        <w:t>remain</w:t>
      </w:r>
      <w:proofErr w:type="gramEnd"/>
      <w:r w:rsidR="00541566" w:rsidRPr="0024385C">
        <w:rPr>
          <w:rFonts w:ascii="Times New Roman" w:hAnsi="Times New Roman" w:cs="Times New Roman"/>
          <w:sz w:val="24"/>
          <w:szCs w:val="24"/>
          <w:lang w:val="en-US"/>
        </w:rPr>
        <w:t xml:space="preserve"> as</w:t>
      </w:r>
      <w:r w:rsidRPr="0024385C">
        <w:rPr>
          <w:rFonts w:ascii="Times New Roman" w:hAnsi="Times New Roman" w:cs="Times New Roman"/>
          <w:sz w:val="24"/>
          <w:szCs w:val="24"/>
          <w:lang w:val="en-US"/>
        </w:rPr>
        <w:t xml:space="preserve"> a history, we did not see and it is</w:t>
      </w:r>
      <w:r w:rsidR="0016782B" w:rsidRPr="0024385C">
        <w:rPr>
          <w:rFonts w:ascii="Times New Roman" w:hAnsi="Times New Roman" w:cs="Times New Roman"/>
          <w:sz w:val="24"/>
          <w:szCs w:val="24"/>
          <w:lang w:val="en-US"/>
        </w:rPr>
        <w:t xml:space="preserve"> very</w:t>
      </w:r>
      <w:r w:rsidRPr="0024385C">
        <w:rPr>
          <w:rFonts w:ascii="Times New Roman" w:hAnsi="Times New Roman" w:cs="Times New Roman"/>
          <w:sz w:val="24"/>
          <w:szCs w:val="24"/>
          <w:lang w:val="en-US"/>
        </w:rPr>
        <w:t xml:space="preserve"> sad</w:t>
      </w:r>
    </w:p>
    <w:p w14:paraId="0E2682F3" w14:textId="77777777" w:rsidR="0016782B" w:rsidRPr="0024385C" w:rsidRDefault="0016782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Those who are born later like young and kids did not see the pond?</w:t>
      </w:r>
    </w:p>
    <w:p w14:paraId="767A647E" w14:textId="77777777" w:rsidR="0016782B" w:rsidRPr="0024385C" w:rsidRDefault="0016782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Yes</w:t>
      </w:r>
      <w:proofErr w:type="gramEnd"/>
      <w:r w:rsidRPr="0024385C">
        <w:rPr>
          <w:rFonts w:ascii="Times New Roman" w:hAnsi="Times New Roman" w:cs="Times New Roman"/>
          <w:sz w:val="24"/>
          <w:szCs w:val="24"/>
          <w:lang w:val="en-US"/>
        </w:rPr>
        <w:t xml:space="preserve"> they didn’t</w:t>
      </w:r>
      <w:r w:rsidR="007E1530" w:rsidRPr="0024385C">
        <w:rPr>
          <w:rFonts w:ascii="Times New Roman" w:hAnsi="Times New Roman" w:cs="Times New Roman"/>
          <w:sz w:val="24"/>
          <w:szCs w:val="24"/>
          <w:lang w:val="en-US"/>
        </w:rPr>
        <w:t>, even us as a mature person did not see it</w:t>
      </w:r>
    </w:p>
    <w:p w14:paraId="506E19CD" w14:textId="77777777" w:rsidR="00541566" w:rsidRPr="0024385C" w:rsidRDefault="0054156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For those who didn’t see this pond, do you feel so sad or?</w:t>
      </w:r>
    </w:p>
    <w:p w14:paraId="2AE0BA32" w14:textId="77777777" w:rsidR="00541566" w:rsidRPr="0024385C" w:rsidRDefault="0054156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lastRenderedPageBreak/>
        <w:t>Man &amp; Women</w:t>
      </w:r>
      <w:r w:rsidRPr="0024385C">
        <w:rPr>
          <w:rFonts w:ascii="Times New Roman" w:hAnsi="Times New Roman" w:cs="Times New Roman"/>
          <w:sz w:val="24"/>
          <w:szCs w:val="24"/>
          <w:lang w:val="en-US"/>
        </w:rPr>
        <w:t>: So sad</w:t>
      </w:r>
      <w:r w:rsidR="007E1530" w:rsidRPr="0024385C">
        <w:rPr>
          <w:rFonts w:ascii="Times New Roman" w:hAnsi="Times New Roman" w:cs="Times New Roman"/>
          <w:sz w:val="24"/>
          <w:szCs w:val="24"/>
          <w:lang w:val="en-US"/>
        </w:rPr>
        <w:t xml:space="preserve">, because we </w:t>
      </w:r>
      <w:r w:rsidR="00FC7AF5" w:rsidRPr="0024385C">
        <w:rPr>
          <w:rFonts w:ascii="Times New Roman" w:hAnsi="Times New Roman" w:cs="Times New Roman"/>
          <w:sz w:val="24"/>
          <w:szCs w:val="24"/>
          <w:lang w:val="en-US"/>
        </w:rPr>
        <w:t>wish we could</w:t>
      </w:r>
      <w:r w:rsidR="007E1530" w:rsidRPr="0024385C">
        <w:rPr>
          <w:rFonts w:ascii="Times New Roman" w:hAnsi="Times New Roman" w:cs="Times New Roman"/>
          <w:sz w:val="24"/>
          <w:szCs w:val="24"/>
          <w:lang w:val="en-US"/>
        </w:rPr>
        <w:t xml:space="preserve"> see</w:t>
      </w:r>
      <w:r w:rsidR="00FC7AF5" w:rsidRPr="0024385C">
        <w:rPr>
          <w:rFonts w:ascii="Times New Roman" w:hAnsi="Times New Roman" w:cs="Times New Roman"/>
          <w:sz w:val="24"/>
          <w:szCs w:val="24"/>
          <w:lang w:val="en-US"/>
        </w:rPr>
        <w:t xml:space="preserve"> it</w:t>
      </w:r>
      <w:r w:rsidR="007E1530" w:rsidRPr="0024385C">
        <w:rPr>
          <w:rFonts w:ascii="Times New Roman" w:hAnsi="Times New Roman" w:cs="Times New Roman"/>
          <w:sz w:val="24"/>
          <w:szCs w:val="24"/>
          <w:lang w:val="en-US"/>
        </w:rPr>
        <w:t xml:space="preserve"> not just </w:t>
      </w:r>
      <w:r w:rsidR="00FC7AF5" w:rsidRPr="0024385C">
        <w:rPr>
          <w:rFonts w:ascii="Times New Roman" w:hAnsi="Times New Roman" w:cs="Times New Roman"/>
          <w:sz w:val="24"/>
          <w:szCs w:val="24"/>
          <w:lang w:val="en-US"/>
        </w:rPr>
        <w:t>learn it from</w:t>
      </w:r>
      <w:r w:rsidR="007E1530" w:rsidRPr="0024385C">
        <w:rPr>
          <w:rFonts w:ascii="Times New Roman" w:hAnsi="Times New Roman" w:cs="Times New Roman"/>
          <w:sz w:val="24"/>
          <w:szCs w:val="24"/>
          <w:lang w:val="en-US"/>
        </w:rPr>
        <w:t xml:space="preserve"> history</w:t>
      </w:r>
      <w:r w:rsidR="00394113" w:rsidRPr="0024385C">
        <w:rPr>
          <w:rFonts w:ascii="Times New Roman" w:hAnsi="Times New Roman" w:cs="Times New Roman"/>
          <w:sz w:val="24"/>
          <w:szCs w:val="24"/>
          <w:lang w:val="en-US"/>
        </w:rPr>
        <w:t>.</w:t>
      </w:r>
    </w:p>
    <w:p w14:paraId="0A53D926" w14:textId="77777777" w:rsidR="00394113" w:rsidRPr="0024385C" w:rsidRDefault="0039411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One day, when I went into the commune, I heard some history that it was </w:t>
      </w:r>
      <w:proofErr w:type="spellStart"/>
      <w:r w:rsidRPr="0024385C">
        <w:rPr>
          <w:rFonts w:ascii="Times New Roman" w:hAnsi="Times New Roman" w:cs="Times New Roman"/>
          <w:sz w:val="24"/>
          <w:szCs w:val="24"/>
          <w:lang w:val="en-US"/>
        </w:rPr>
        <w:t>Andevoranto</w:t>
      </w:r>
      <w:proofErr w:type="spellEnd"/>
      <w:r w:rsidRPr="0024385C">
        <w:rPr>
          <w:rFonts w:ascii="Times New Roman" w:hAnsi="Times New Roman" w:cs="Times New Roman"/>
          <w:sz w:val="24"/>
          <w:szCs w:val="24"/>
          <w:lang w:val="en-US"/>
        </w:rPr>
        <w:t xml:space="preserve"> before becoming </w:t>
      </w:r>
      <w:proofErr w:type="spellStart"/>
      <w:r w:rsidRPr="0070752B">
        <w:rPr>
          <w:rFonts w:ascii="Times New Roman" w:hAnsi="Times New Roman" w:cs="Times New Roman"/>
          <w:sz w:val="24"/>
          <w:szCs w:val="24"/>
          <w:lang w:val="en-US"/>
        </w:rPr>
        <w:t>Andovoranto</w:t>
      </w:r>
      <w:proofErr w:type="spellEnd"/>
    </w:p>
    <w:p w14:paraId="4DBE3722" w14:textId="77777777" w:rsidR="002E77A9" w:rsidRPr="0024385C" w:rsidRDefault="002E77A9">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How about the </w:t>
      </w:r>
      <w:proofErr w:type="spellStart"/>
      <w:r w:rsidRPr="0024385C">
        <w:rPr>
          <w:rFonts w:ascii="Times New Roman" w:hAnsi="Times New Roman" w:cs="Times New Roman"/>
          <w:sz w:val="24"/>
          <w:szCs w:val="24"/>
          <w:lang w:val="en-US"/>
        </w:rPr>
        <w:t>Ambinany</w:t>
      </w:r>
      <w:proofErr w:type="spellEnd"/>
      <w:r w:rsidRPr="0024385C">
        <w:rPr>
          <w:rFonts w:ascii="Times New Roman" w:hAnsi="Times New Roman" w:cs="Times New Roman"/>
          <w:sz w:val="24"/>
          <w:szCs w:val="24"/>
          <w:lang w:val="en-US"/>
        </w:rPr>
        <w:t xml:space="preserve"> which is getting </w:t>
      </w:r>
      <w:r w:rsidR="000F71BF" w:rsidRPr="0024385C">
        <w:rPr>
          <w:rFonts w:ascii="Times New Roman" w:hAnsi="Times New Roman" w:cs="Times New Roman"/>
          <w:sz w:val="24"/>
          <w:szCs w:val="24"/>
          <w:lang w:val="en-US"/>
        </w:rPr>
        <w:t xml:space="preserve">private and </w:t>
      </w:r>
      <w:r w:rsidRPr="0024385C">
        <w:rPr>
          <w:rFonts w:ascii="Times New Roman" w:hAnsi="Times New Roman" w:cs="Times New Roman"/>
          <w:sz w:val="24"/>
          <w:szCs w:val="24"/>
          <w:lang w:val="en-US"/>
        </w:rPr>
        <w:t>smaller? The effect?</w:t>
      </w:r>
    </w:p>
    <w:p w14:paraId="1555F343" w14:textId="77777777" w:rsidR="000F71BF" w:rsidRPr="0024385C" w:rsidRDefault="000F71B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We do not go there for recreation anymore, we are afraid to go there</w:t>
      </w:r>
    </w:p>
    <w:p w14:paraId="1D621800" w14:textId="77777777" w:rsidR="002E77A9" w:rsidRPr="0024385C" w:rsidRDefault="002E77A9">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the street becomes narrow</w:t>
      </w:r>
    </w:p>
    <w:p w14:paraId="573F767D" w14:textId="77777777" w:rsidR="000F71BF" w:rsidRPr="0024385C" w:rsidRDefault="002E77A9">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Before,</w:t>
      </w:r>
      <w:r w:rsidR="00394113" w:rsidRPr="0024385C">
        <w:rPr>
          <w:rFonts w:ascii="Times New Roman" w:hAnsi="Times New Roman" w:cs="Times New Roman"/>
          <w:sz w:val="24"/>
          <w:szCs w:val="24"/>
          <w:lang w:val="en-US"/>
        </w:rPr>
        <w:t xml:space="preserve"> when I was a kid</w:t>
      </w:r>
      <w:r w:rsidRPr="0024385C">
        <w:rPr>
          <w:rFonts w:ascii="Times New Roman" w:hAnsi="Times New Roman" w:cs="Times New Roman"/>
          <w:sz w:val="24"/>
          <w:szCs w:val="24"/>
          <w:lang w:val="en-US"/>
        </w:rPr>
        <w:t xml:space="preserve"> during the cyclone period,</w:t>
      </w:r>
      <w:r w:rsidR="00394113" w:rsidRPr="0024385C">
        <w:rPr>
          <w:rFonts w:ascii="Times New Roman" w:hAnsi="Times New Roman" w:cs="Times New Roman"/>
          <w:sz w:val="24"/>
          <w:szCs w:val="24"/>
          <w:lang w:val="en-US"/>
        </w:rPr>
        <w:t xml:space="preserve"> I remember</w:t>
      </w:r>
      <w:r w:rsidRPr="0024385C">
        <w:rPr>
          <w:rFonts w:ascii="Times New Roman" w:hAnsi="Times New Roman" w:cs="Times New Roman"/>
          <w:sz w:val="24"/>
          <w:szCs w:val="24"/>
          <w:lang w:val="en-US"/>
        </w:rPr>
        <w:t xml:space="preserve"> we</w:t>
      </w:r>
      <w:r w:rsidR="000F71BF" w:rsidRPr="0024385C">
        <w:rPr>
          <w:rFonts w:ascii="Times New Roman" w:hAnsi="Times New Roman" w:cs="Times New Roman"/>
          <w:sz w:val="24"/>
          <w:szCs w:val="24"/>
          <w:lang w:val="en-US"/>
        </w:rPr>
        <w:t xml:space="preserve"> </w:t>
      </w:r>
      <w:r w:rsidR="007C1FD1" w:rsidRPr="0024385C">
        <w:rPr>
          <w:rFonts w:ascii="Times New Roman" w:hAnsi="Times New Roman" w:cs="Times New Roman"/>
          <w:sz w:val="24"/>
          <w:szCs w:val="24"/>
          <w:lang w:val="en-US"/>
        </w:rPr>
        <w:t xml:space="preserve">left our cattle </w:t>
      </w:r>
      <w:r w:rsidR="000F71BF" w:rsidRPr="0024385C">
        <w:rPr>
          <w:rFonts w:ascii="Times New Roman" w:hAnsi="Times New Roman" w:cs="Times New Roman"/>
          <w:sz w:val="24"/>
          <w:szCs w:val="24"/>
          <w:lang w:val="en-US"/>
        </w:rPr>
        <w:t>there for safety</w:t>
      </w:r>
      <w:r w:rsidR="00394113" w:rsidRPr="0024385C">
        <w:rPr>
          <w:rFonts w:ascii="Times New Roman" w:hAnsi="Times New Roman" w:cs="Times New Roman"/>
          <w:sz w:val="24"/>
          <w:szCs w:val="24"/>
          <w:lang w:val="en-US"/>
        </w:rPr>
        <w:t xml:space="preserve"> because there was no one sheltered there</w:t>
      </w:r>
      <w:r w:rsidR="000F71BF" w:rsidRPr="0024385C">
        <w:rPr>
          <w:rFonts w:ascii="Times New Roman" w:hAnsi="Times New Roman" w:cs="Times New Roman"/>
          <w:sz w:val="24"/>
          <w:szCs w:val="24"/>
          <w:lang w:val="en-US"/>
        </w:rPr>
        <w:t>, we</w:t>
      </w:r>
      <w:r w:rsidRPr="0024385C">
        <w:rPr>
          <w:rFonts w:ascii="Times New Roman" w:hAnsi="Times New Roman" w:cs="Times New Roman"/>
          <w:sz w:val="24"/>
          <w:szCs w:val="24"/>
          <w:lang w:val="en-US"/>
        </w:rPr>
        <w:t xml:space="preserve"> went there for refuge </w:t>
      </w:r>
      <w:r w:rsidR="00394113" w:rsidRPr="0024385C">
        <w:rPr>
          <w:rFonts w:ascii="Times New Roman" w:hAnsi="Times New Roman" w:cs="Times New Roman"/>
          <w:sz w:val="24"/>
          <w:szCs w:val="24"/>
          <w:lang w:val="en-US"/>
        </w:rPr>
        <w:t xml:space="preserve">too </w:t>
      </w:r>
      <w:r w:rsidRPr="0024385C">
        <w:rPr>
          <w:rFonts w:ascii="Times New Roman" w:hAnsi="Times New Roman" w:cs="Times New Roman"/>
          <w:sz w:val="24"/>
          <w:szCs w:val="24"/>
          <w:lang w:val="en-US"/>
        </w:rPr>
        <w:t>but now it is not possible</w:t>
      </w:r>
      <w:r w:rsidR="00BC52F3" w:rsidRPr="0024385C">
        <w:rPr>
          <w:rFonts w:ascii="Times New Roman" w:hAnsi="Times New Roman" w:cs="Times New Roman"/>
          <w:sz w:val="24"/>
          <w:szCs w:val="24"/>
          <w:lang w:val="en-US"/>
        </w:rPr>
        <w:t xml:space="preserve"> anymore, no place</w:t>
      </w:r>
      <w:r w:rsidRPr="0024385C">
        <w:rPr>
          <w:rFonts w:ascii="Times New Roman" w:hAnsi="Times New Roman" w:cs="Times New Roman"/>
          <w:sz w:val="24"/>
          <w:szCs w:val="24"/>
          <w:lang w:val="en-US"/>
        </w:rPr>
        <w:t>.</w:t>
      </w:r>
      <w:r w:rsidR="00BC52F3" w:rsidRPr="0024385C">
        <w:rPr>
          <w:rFonts w:ascii="Times New Roman" w:hAnsi="Times New Roman" w:cs="Times New Roman"/>
          <w:sz w:val="24"/>
          <w:szCs w:val="24"/>
          <w:lang w:val="en-US"/>
        </w:rPr>
        <w:t xml:space="preserve"> Beside it is private </w:t>
      </w:r>
      <w:r w:rsidR="007C1FD1" w:rsidRPr="0024385C">
        <w:rPr>
          <w:rFonts w:ascii="Times New Roman" w:hAnsi="Times New Roman" w:cs="Times New Roman"/>
          <w:sz w:val="24"/>
          <w:szCs w:val="24"/>
          <w:lang w:val="en-US"/>
        </w:rPr>
        <w:t xml:space="preserve">now </w:t>
      </w:r>
      <w:r w:rsidR="00BC52F3" w:rsidRPr="0024385C">
        <w:rPr>
          <w:rFonts w:ascii="Times New Roman" w:hAnsi="Times New Roman" w:cs="Times New Roman"/>
          <w:sz w:val="24"/>
          <w:szCs w:val="24"/>
          <w:lang w:val="en-US"/>
        </w:rPr>
        <w:t xml:space="preserve">and whenever the owner caught you, you </w:t>
      </w:r>
      <w:r w:rsidR="007C1FD1" w:rsidRPr="0024385C">
        <w:rPr>
          <w:rFonts w:ascii="Times New Roman" w:hAnsi="Times New Roman" w:cs="Times New Roman"/>
          <w:sz w:val="24"/>
          <w:szCs w:val="24"/>
          <w:lang w:val="en-US"/>
        </w:rPr>
        <w:t xml:space="preserve">will have </w:t>
      </w:r>
      <w:proofErr w:type="gramStart"/>
      <w:r w:rsidR="00BC52F3" w:rsidRPr="0024385C">
        <w:rPr>
          <w:rFonts w:ascii="Times New Roman" w:hAnsi="Times New Roman" w:cs="Times New Roman"/>
          <w:sz w:val="24"/>
          <w:szCs w:val="24"/>
          <w:lang w:val="en-US"/>
        </w:rPr>
        <w:t>pay</w:t>
      </w:r>
      <w:proofErr w:type="gramEnd"/>
      <w:r w:rsidR="00BC52F3" w:rsidRPr="0024385C">
        <w:rPr>
          <w:rFonts w:ascii="Times New Roman" w:hAnsi="Times New Roman" w:cs="Times New Roman"/>
          <w:sz w:val="24"/>
          <w:szCs w:val="24"/>
          <w:lang w:val="en-US"/>
        </w:rPr>
        <w:t xml:space="preserve"> some fees.</w:t>
      </w:r>
    </w:p>
    <w:p w14:paraId="38B185FB" w14:textId="77777777" w:rsidR="002E77A9" w:rsidRPr="0024385C" w:rsidRDefault="000F71B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Even if it’s</w:t>
      </w:r>
      <w:r w:rsidR="00394113" w:rsidRPr="0024385C">
        <w:rPr>
          <w:rFonts w:ascii="Times New Roman" w:hAnsi="Times New Roman" w:cs="Times New Roman"/>
          <w:sz w:val="24"/>
          <w:szCs w:val="24"/>
          <w:lang w:val="en-US"/>
        </w:rPr>
        <w:t xml:space="preserve"> just</w:t>
      </w:r>
      <w:r w:rsidRPr="0024385C">
        <w:rPr>
          <w:rFonts w:ascii="Times New Roman" w:hAnsi="Times New Roman" w:cs="Times New Roman"/>
          <w:sz w:val="24"/>
          <w:szCs w:val="24"/>
          <w:lang w:val="en-US"/>
        </w:rPr>
        <w:t xml:space="preserve"> a</w:t>
      </w:r>
      <w:r w:rsidR="007C1FD1" w:rsidRPr="0024385C">
        <w:rPr>
          <w:rFonts w:ascii="Times New Roman" w:hAnsi="Times New Roman" w:cs="Times New Roman"/>
          <w:sz w:val="24"/>
          <w:szCs w:val="24"/>
          <w:lang w:val="en-US"/>
        </w:rPr>
        <w:t xml:space="preserve"> single</w:t>
      </w:r>
      <w:r w:rsidRPr="0024385C">
        <w:rPr>
          <w:rFonts w:ascii="Times New Roman" w:hAnsi="Times New Roman" w:cs="Times New Roman"/>
          <w:sz w:val="24"/>
          <w:szCs w:val="24"/>
          <w:lang w:val="en-US"/>
        </w:rPr>
        <w:t xml:space="preserve"> cow. </w:t>
      </w:r>
      <w:r w:rsidR="00394113" w:rsidRPr="0024385C">
        <w:rPr>
          <w:rFonts w:ascii="Times New Roman" w:hAnsi="Times New Roman" w:cs="Times New Roman"/>
          <w:sz w:val="24"/>
          <w:szCs w:val="24"/>
          <w:lang w:val="en-US"/>
        </w:rPr>
        <w:t>The owner pays</w:t>
      </w:r>
      <w:r w:rsidRPr="0024385C">
        <w:rPr>
          <w:rFonts w:ascii="Times New Roman" w:hAnsi="Times New Roman" w:cs="Times New Roman"/>
          <w:sz w:val="24"/>
          <w:szCs w:val="24"/>
          <w:lang w:val="en-US"/>
        </w:rPr>
        <w:t xml:space="preserve"> fees.</w:t>
      </w:r>
    </w:p>
    <w:p w14:paraId="0D6DCF98" w14:textId="77777777" w:rsidR="000F71BF" w:rsidRPr="0024385C" w:rsidRDefault="000F71B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Sometimes, the place keeper wrote your name to the owner and you pay fees</w:t>
      </w:r>
    </w:p>
    <w:p w14:paraId="48C1B2CA" w14:textId="77777777" w:rsidR="000F71BF" w:rsidRPr="0070752B" w:rsidRDefault="000F71B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70752B">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Another lost species is the sacred giant Hasina, </w:t>
      </w:r>
      <w:proofErr w:type="gramStart"/>
      <w:r w:rsidRPr="0024385C">
        <w:rPr>
          <w:rFonts w:ascii="Times New Roman" w:hAnsi="Times New Roman" w:cs="Times New Roman"/>
          <w:sz w:val="24"/>
          <w:szCs w:val="24"/>
          <w:lang w:val="en-US"/>
        </w:rPr>
        <w:t>How</w:t>
      </w:r>
      <w:proofErr w:type="gramEnd"/>
      <w:r w:rsidRPr="0024385C">
        <w:rPr>
          <w:rFonts w:ascii="Times New Roman" w:hAnsi="Times New Roman" w:cs="Times New Roman"/>
          <w:sz w:val="24"/>
          <w:szCs w:val="24"/>
          <w:lang w:val="en-US"/>
        </w:rPr>
        <w:t xml:space="preserve"> is the effect?</w:t>
      </w:r>
    </w:p>
    <w:p w14:paraId="49F4CE8B" w14:textId="77777777" w:rsidR="000F71BF" w:rsidRPr="0024385C" w:rsidRDefault="00FF71D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w:t>
      </w:r>
      <w:r w:rsidR="005D51BF" w:rsidRPr="0070752B">
        <w:rPr>
          <w:rFonts w:ascii="Times New Roman" w:hAnsi="Times New Roman" w:cs="Times New Roman"/>
          <w:sz w:val="24"/>
          <w:szCs w:val="24"/>
          <w:lang w:val="en-US"/>
        </w:rPr>
        <w:t>n</w:t>
      </w:r>
      <w:r w:rsidR="005D51BF" w:rsidRPr="0024385C">
        <w:rPr>
          <w:rFonts w:ascii="Times New Roman" w:hAnsi="Times New Roman" w:cs="Times New Roman"/>
          <w:sz w:val="24"/>
          <w:szCs w:val="24"/>
          <w:lang w:val="en-US"/>
        </w:rPr>
        <w:t>: People suffered</w:t>
      </w:r>
      <w:r w:rsidRPr="0024385C">
        <w:rPr>
          <w:rFonts w:ascii="Times New Roman" w:hAnsi="Times New Roman" w:cs="Times New Roman"/>
          <w:sz w:val="24"/>
          <w:szCs w:val="24"/>
          <w:lang w:val="en-US"/>
        </w:rPr>
        <w:t xml:space="preserve"> when they look for it</w:t>
      </w:r>
      <w:r w:rsidR="005D51BF" w:rsidRPr="0024385C">
        <w:rPr>
          <w:rFonts w:ascii="Times New Roman" w:hAnsi="Times New Roman" w:cs="Times New Roman"/>
          <w:sz w:val="24"/>
          <w:szCs w:val="24"/>
          <w:lang w:val="en-US"/>
        </w:rPr>
        <w:t xml:space="preserve"> because </w:t>
      </w:r>
      <w:r w:rsidRPr="0024385C">
        <w:rPr>
          <w:rFonts w:ascii="Times New Roman" w:hAnsi="Times New Roman" w:cs="Times New Roman"/>
          <w:sz w:val="24"/>
          <w:szCs w:val="24"/>
          <w:lang w:val="en-US"/>
        </w:rPr>
        <w:t xml:space="preserve">the place </w:t>
      </w:r>
      <w:r w:rsidR="005D51BF" w:rsidRPr="0024385C">
        <w:rPr>
          <w:rFonts w:ascii="Times New Roman" w:hAnsi="Times New Roman" w:cs="Times New Roman"/>
          <w:sz w:val="24"/>
          <w:szCs w:val="24"/>
          <w:lang w:val="en-US"/>
        </w:rPr>
        <w:t>becomes so far.</w:t>
      </w:r>
    </w:p>
    <w:p w14:paraId="4FA47832" w14:textId="77777777" w:rsidR="00FF71D5" w:rsidRPr="0024385C" w:rsidRDefault="00FF71D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Also, those</w:t>
      </w:r>
      <w:r w:rsidR="00394113" w:rsidRPr="0024385C">
        <w:rPr>
          <w:rFonts w:ascii="Times New Roman" w:hAnsi="Times New Roman" w:cs="Times New Roman"/>
          <w:sz w:val="24"/>
          <w:szCs w:val="24"/>
          <w:lang w:val="en-US"/>
        </w:rPr>
        <w:t xml:space="preserve"> (young generation) </w:t>
      </w:r>
      <w:r w:rsidRPr="0024385C">
        <w:rPr>
          <w:rFonts w:ascii="Times New Roman" w:hAnsi="Times New Roman" w:cs="Times New Roman"/>
          <w:sz w:val="24"/>
          <w:szCs w:val="24"/>
          <w:lang w:val="en-US"/>
        </w:rPr>
        <w:t xml:space="preserve">who cut them ignore that the tree is blessed </w:t>
      </w:r>
      <w:r w:rsidR="00394113" w:rsidRPr="0024385C">
        <w:rPr>
          <w:rFonts w:ascii="Times New Roman" w:hAnsi="Times New Roman" w:cs="Times New Roman"/>
          <w:sz w:val="24"/>
          <w:szCs w:val="24"/>
          <w:lang w:val="en-US"/>
        </w:rPr>
        <w:t>and needed in life</w:t>
      </w:r>
    </w:p>
    <w:p w14:paraId="73A3FDDD" w14:textId="77777777" w:rsidR="00FF71D5" w:rsidRPr="0024385C" w:rsidRDefault="00FF71D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When you say, the place becomes so far, do you mean that the Hasina tree does not exist in the near forest or where exactly?</w:t>
      </w:r>
    </w:p>
    <w:p w14:paraId="754EF01B" w14:textId="77777777" w:rsidR="00FF71D5" w:rsidRPr="0024385C" w:rsidRDefault="00FF71D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Yes, not in the forest but a little bit far from the forest</w:t>
      </w:r>
      <w:r w:rsidR="00893A2F" w:rsidRPr="0024385C">
        <w:rPr>
          <w:rFonts w:ascii="Times New Roman" w:hAnsi="Times New Roman" w:cs="Times New Roman"/>
          <w:sz w:val="24"/>
          <w:szCs w:val="24"/>
          <w:lang w:val="en-US"/>
        </w:rPr>
        <w:t>, we cross the river</w:t>
      </w:r>
    </w:p>
    <w:p w14:paraId="705E4081" w14:textId="77777777" w:rsidR="00893A2F" w:rsidRPr="0024385C" w:rsidRDefault="00893A2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Any particular place for Hasina tree?</w:t>
      </w:r>
    </w:p>
    <w:p w14:paraId="6ADD8913" w14:textId="77777777" w:rsidR="00893A2F" w:rsidRPr="0024385C" w:rsidRDefault="00893A2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No specific place</w:t>
      </w:r>
      <w:r w:rsidR="00394113" w:rsidRPr="0024385C">
        <w:rPr>
          <w:rFonts w:ascii="Times New Roman" w:hAnsi="Times New Roman" w:cs="Times New Roman"/>
          <w:sz w:val="24"/>
          <w:szCs w:val="24"/>
          <w:lang w:val="en-US"/>
        </w:rPr>
        <w:t xml:space="preserve">. </w:t>
      </w:r>
      <w:r w:rsidR="00351335" w:rsidRPr="0024385C">
        <w:rPr>
          <w:rFonts w:ascii="Times New Roman" w:hAnsi="Times New Roman" w:cs="Times New Roman"/>
          <w:sz w:val="24"/>
          <w:szCs w:val="24"/>
          <w:lang w:val="en-US"/>
        </w:rPr>
        <w:t>A b</w:t>
      </w:r>
      <w:r w:rsidR="00394113" w:rsidRPr="0024385C">
        <w:rPr>
          <w:rFonts w:ascii="Times New Roman" w:hAnsi="Times New Roman" w:cs="Times New Roman"/>
          <w:sz w:val="24"/>
          <w:szCs w:val="24"/>
          <w:lang w:val="en-US"/>
        </w:rPr>
        <w:t>it far from the forest</w:t>
      </w:r>
    </w:p>
    <w:p w14:paraId="4FE0939D" w14:textId="77777777" w:rsidR="00893A2F" w:rsidRPr="0024385C" w:rsidRDefault="00893A2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I think that the reason why it</w:t>
      </w:r>
      <w:r w:rsidR="00394113" w:rsidRPr="0024385C">
        <w:rPr>
          <w:rFonts w:ascii="Times New Roman" w:hAnsi="Times New Roman" w:cs="Times New Roman"/>
          <w:sz w:val="24"/>
          <w:szCs w:val="24"/>
          <w:lang w:val="en-US"/>
        </w:rPr>
        <w:t xml:space="preserve"> is important</w:t>
      </w:r>
      <w:r w:rsidR="00351335" w:rsidRPr="0024385C">
        <w:rPr>
          <w:rFonts w:ascii="Times New Roman" w:hAnsi="Times New Roman" w:cs="Times New Roman"/>
          <w:sz w:val="24"/>
          <w:szCs w:val="24"/>
          <w:lang w:val="en-US"/>
        </w:rPr>
        <w:t xml:space="preserve"> is that</w:t>
      </w:r>
      <w:r w:rsidR="00394113" w:rsidRPr="0024385C">
        <w:rPr>
          <w:rFonts w:ascii="Times New Roman" w:hAnsi="Times New Roman" w:cs="Times New Roman"/>
          <w:sz w:val="24"/>
          <w:szCs w:val="24"/>
          <w:lang w:val="en-US"/>
        </w:rPr>
        <w:t xml:space="preserve">: before, it was used to build house because </w:t>
      </w:r>
      <w:r w:rsidR="00351335" w:rsidRPr="0024385C">
        <w:rPr>
          <w:rFonts w:ascii="Times New Roman" w:hAnsi="Times New Roman" w:cs="Times New Roman"/>
          <w:sz w:val="24"/>
          <w:szCs w:val="24"/>
          <w:lang w:val="en-US"/>
        </w:rPr>
        <w:t xml:space="preserve">of its strength. Beside Hasina is difficult to plant, it takes long time. </w:t>
      </w:r>
      <w:r w:rsidR="00D55EA3" w:rsidRPr="0024385C">
        <w:rPr>
          <w:rFonts w:ascii="Times New Roman" w:hAnsi="Times New Roman" w:cs="Times New Roman"/>
          <w:sz w:val="24"/>
          <w:szCs w:val="24"/>
          <w:lang w:val="en-US"/>
        </w:rPr>
        <w:t xml:space="preserve">Now </w:t>
      </w:r>
      <w:r w:rsidR="00351335" w:rsidRPr="0024385C">
        <w:rPr>
          <w:rFonts w:ascii="Times New Roman" w:hAnsi="Times New Roman" w:cs="Times New Roman"/>
          <w:sz w:val="24"/>
          <w:szCs w:val="24"/>
          <w:lang w:val="en-US"/>
        </w:rPr>
        <w:t xml:space="preserve">it </w:t>
      </w:r>
      <w:r w:rsidR="00D55EA3" w:rsidRPr="0024385C">
        <w:rPr>
          <w:rFonts w:ascii="Times New Roman" w:hAnsi="Times New Roman" w:cs="Times New Roman"/>
          <w:sz w:val="24"/>
          <w:szCs w:val="24"/>
          <w:lang w:val="en-US"/>
        </w:rPr>
        <w:t xml:space="preserve">becomes few and seen </w:t>
      </w:r>
      <w:r w:rsidRPr="0024385C">
        <w:rPr>
          <w:rFonts w:ascii="Times New Roman" w:hAnsi="Times New Roman" w:cs="Times New Roman"/>
          <w:sz w:val="24"/>
          <w:szCs w:val="24"/>
          <w:lang w:val="en-US"/>
        </w:rPr>
        <w:t>so far</w:t>
      </w:r>
      <w:r w:rsidR="00351335" w:rsidRPr="0024385C">
        <w:rPr>
          <w:rFonts w:ascii="Times New Roman" w:hAnsi="Times New Roman" w:cs="Times New Roman"/>
          <w:sz w:val="24"/>
          <w:szCs w:val="24"/>
          <w:lang w:val="en-US"/>
        </w:rPr>
        <w:t xml:space="preserve"> whereas people need it </w:t>
      </w:r>
      <w:r w:rsidR="00D55EA3" w:rsidRPr="0024385C">
        <w:rPr>
          <w:rFonts w:ascii="Times New Roman" w:hAnsi="Times New Roman" w:cs="Times New Roman"/>
          <w:sz w:val="24"/>
          <w:szCs w:val="24"/>
          <w:lang w:val="en-US"/>
        </w:rPr>
        <w:t xml:space="preserve">for the </w:t>
      </w:r>
      <w:proofErr w:type="spellStart"/>
      <w:r w:rsidR="00D55EA3" w:rsidRPr="0070752B">
        <w:rPr>
          <w:rFonts w:ascii="Times New Roman" w:hAnsi="Times New Roman" w:cs="Times New Roman"/>
          <w:sz w:val="24"/>
          <w:szCs w:val="24"/>
          <w:lang w:val="en-US"/>
        </w:rPr>
        <w:t>Fisokona</w:t>
      </w:r>
      <w:proofErr w:type="spellEnd"/>
      <w:r w:rsidR="00D55EA3" w:rsidRPr="0024385C">
        <w:rPr>
          <w:rFonts w:ascii="Times New Roman" w:hAnsi="Times New Roman" w:cs="Times New Roman"/>
          <w:sz w:val="24"/>
          <w:szCs w:val="24"/>
          <w:lang w:val="en-US"/>
        </w:rPr>
        <w:t xml:space="preserve"> and </w:t>
      </w:r>
      <w:proofErr w:type="spellStart"/>
      <w:r w:rsidR="00D55EA3" w:rsidRPr="0070752B">
        <w:rPr>
          <w:rFonts w:ascii="Times New Roman" w:hAnsi="Times New Roman" w:cs="Times New Roman"/>
          <w:sz w:val="24"/>
          <w:szCs w:val="24"/>
          <w:lang w:val="en-US"/>
        </w:rPr>
        <w:t>Tsaborà</w:t>
      </w:r>
      <w:proofErr w:type="spellEnd"/>
      <w:r w:rsidR="00D55EA3" w:rsidRPr="0070752B">
        <w:rPr>
          <w:rFonts w:ascii="Times New Roman" w:hAnsi="Times New Roman" w:cs="Times New Roman"/>
          <w:sz w:val="24"/>
          <w:szCs w:val="24"/>
          <w:lang w:val="en-US"/>
        </w:rPr>
        <w:t xml:space="preserve"> (cultural practicing)  </w:t>
      </w:r>
    </w:p>
    <w:p w14:paraId="758BD5A8" w14:textId="77777777" w:rsidR="00351335" w:rsidRPr="0024385C" w:rsidRDefault="0035133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Another change is: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The water is </w:t>
      </w:r>
      <w:r w:rsidR="008B5F9B" w:rsidRPr="0024385C">
        <w:rPr>
          <w:rFonts w:ascii="Times New Roman" w:hAnsi="Times New Roman" w:cs="Times New Roman"/>
          <w:sz w:val="24"/>
          <w:szCs w:val="24"/>
          <w:lang w:val="en-US"/>
        </w:rPr>
        <w:t>drying</w:t>
      </w:r>
      <w:r w:rsidR="00D55EA3" w:rsidRPr="0024385C">
        <w:rPr>
          <w:rFonts w:ascii="Times New Roman" w:hAnsi="Times New Roman" w:cs="Times New Roman"/>
          <w:sz w:val="24"/>
          <w:szCs w:val="24"/>
          <w:lang w:val="en-US"/>
        </w:rPr>
        <w:t xml:space="preserve"> and the river line is getting narrow</w:t>
      </w:r>
      <w:r w:rsidRPr="0024385C">
        <w:rPr>
          <w:rFonts w:ascii="Times New Roman" w:hAnsi="Times New Roman" w:cs="Times New Roman"/>
          <w:sz w:val="24"/>
          <w:szCs w:val="24"/>
          <w:lang w:val="en-US"/>
        </w:rPr>
        <w:t>. How is the effect?</w:t>
      </w:r>
    </w:p>
    <w:p w14:paraId="10909641" w14:textId="77777777" w:rsidR="00351335" w:rsidRPr="0024385C" w:rsidRDefault="0035133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lastRenderedPageBreak/>
        <w:t>Man</w:t>
      </w:r>
      <w:r w:rsidRPr="0024385C">
        <w:rPr>
          <w:rFonts w:ascii="Times New Roman" w:hAnsi="Times New Roman" w:cs="Times New Roman"/>
          <w:sz w:val="24"/>
          <w:szCs w:val="24"/>
          <w:lang w:val="en-US"/>
        </w:rPr>
        <w:t xml:space="preserve">: Concerning the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river, there is no more transport</w:t>
      </w:r>
      <w:r w:rsidR="00E550EE" w:rsidRPr="0024385C">
        <w:rPr>
          <w:rFonts w:ascii="Times New Roman" w:hAnsi="Times New Roman" w:cs="Times New Roman"/>
          <w:sz w:val="24"/>
          <w:szCs w:val="24"/>
          <w:lang w:val="en-US"/>
        </w:rPr>
        <w:t>ation system</w:t>
      </w:r>
      <w:r w:rsidRPr="0024385C">
        <w:rPr>
          <w:rFonts w:ascii="Times New Roman" w:hAnsi="Times New Roman" w:cs="Times New Roman"/>
          <w:sz w:val="24"/>
          <w:szCs w:val="24"/>
          <w:lang w:val="en-US"/>
        </w:rPr>
        <w:t xml:space="preserve"> that’s why there is no repair</w:t>
      </w:r>
      <w:r w:rsidR="00BA612C" w:rsidRPr="0024385C">
        <w:rPr>
          <w:rFonts w:ascii="Times New Roman" w:hAnsi="Times New Roman" w:cs="Times New Roman"/>
          <w:sz w:val="24"/>
          <w:szCs w:val="24"/>
          <w:lang w:val="en-US"/>
        </w:rPr>
        <w:t>.</w:t>
      </w:r>
      <w:r w:rsidR="00D55EA3" w:rsidRPr="0024385C">
        <w:rPr>
          <w:rFonts w:ascii="Times New Roman" w:hAnsi="Times New Roman" w:cs="Times New Roman"/>
          <w:sz w:val="24"/>
          <w:szCs w:val="24"/>
          <w:lang w:val="en-US"/>
        </w:rPr>
        <w:t xml:space="preserve"> Some people set sand in the river</w:t>
      </w:r>
      <w:r w:rsidR="00D60D8E" w:rsidRPr="0024385C">
        <w:rPr>
          <w:rFonts w:ascii="Times New Roman" w:hAnsi="Times New Roman" w:cs="Times New Roman"/>
          <w:sz w:val="24"/>
          <w:szCs w:val="24"/>
          <w:lang w:val="en-US"/>
        </w:rPr>
        <w:t>, the responsible do not repair, people can’t go along. W</w:t>
      </w:r>
      <w:r w:rsidR="00BA612C" w:rsidRPr="0024385C">
        <w:rPr>
          <w:rFonts w:ascii="Times New Roman" w:hAnsi="Times New Roman" w:cs="Times New Roman"/>
          <w:sz w:val="24"/>
          <w:szCs w:val="24"/>
          <w:lang w:val="en-US"/>
        </w:rPr>
        <w:t>e need to renovate it.</w:t>
      </w:r>
    </w:p>
    <w:p w14:paraId="15E0F7C9" w14:textId="77777777" w:rsidR="00BA612C" w:rsidRPr="0024385C" w:rsidRDefault="00BA612C">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70752B">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Is there any </w:t>
      </w:r>
      <w:r w:rsidR="008B5F9B" w:rsidRPr="0024385C">
        <w:rPr>
          <w:rFonts w:ascii="Times New Roman" w:hAnsi="Times New Roman" w:cs="Times New Roman"/>
          <w:sz w:val="24"/>
          <w:szCs w:val="24"/>
          <w:lang w:val="en-US"/>
        </w:rPr>
        <w:t>refund</w:t>
      </w:r>
      <w:r w:rsidRPr="0024385C">
        <w:rPr>
          <w:rFonts w:ascii="Times New Roman" w:hAnsi="Times New Roman" w:cs="Times New Roman"/>
          <w:sz w:val="24"/>
          <w:szCs w:val="24"/>
          <w:lang w:val="en-US"/>
        </w:rPr>
        <w:t xml:space="preserve"> for the commune in case of sand collecting?</w:t>
      </w:r>
      <w:r w:rsidR="007B599E" w:rsidRPr="0024385C">
        <w:rPr>
          <w:rFonts w:ascii="Times New Roman" w:hAnsi="Times New Roman" w:cs="Times New Roman"/>
          <w:sz w:val="24"/>
          <w:szCs w:val="24"/>
          <w:lang w:val="en-US"/>
        </w:rPr>
        <w:t xml:space="preserve"> Or for the transportation?</w:t>
      </w:r>
    </w:p>
    <w:p w14:paraId="728E8806" w14:textId="77777777" w:rsidR="00801CCD" w:rsidRPr="0024385C" w:rsidRDefault="00D60D8E">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Indeed, they should have it. But, in fact, all the people in </w:t>
      </w:r>
      <w:proofErr w:type="spellStart"/>
      <w:r w:rsidRPr="0024385C">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use the </w:t>
      </w:r>
      <w:proofErr w:type="spellStart"/>
      <w:r w:rsidRPr="0024385C">
        <w:rPr>
          <w:rFonts w:ascii="Times New Roman" w:hAnsi="Times New Roman" w:cs="Times New Roman"/>
          <w:sz w:val="24"/>
          <w:szCs w:val="24"/>
          <w:lang w:val="en-US"/>
        </w:rPr>
        <w:t>Pangalana</w:t>
      </w:r>
      <w:proofErr w:type="spellEnd"/>
      <w:r w:rsidRPr="0024385C">
        <w:rPr>
          <w:rFonts w:ascii="Times New Roman" w:hAnsi="Times New Roman" w:cs="Times New Roman"/>
          <w:sz w:val="24"/>
          <w:szCs w:val="24"/>
          <w:lang w:val="en-US"/>
        </w:rPr>
        <w:t xml:space="preserve"> river for income sources by selling products,</w:t>
      </w:r>
      <w:r w:rsidR="00801CCD" w:rsidRPr="0024385C">
        <w:rPr>
          <w:rFonts w:ascii="Times New Roman" w:hAnsi="Times New Roman" w:cs="Times New Roman"/>
          <w:sz w:val="24"/>
          <w:szCs w:val="24"/>
          <w:lang w:val="en-US"/>
        </w:rPr>
        <w:t xml:space="preserve"> to do their </w:t>
      </w:r>
      <w:r w:rsidR="008B5F9B" w:rsidRPr="0024385C">
        <w:rPr>
          <w:rFonts w:ascii="Times New Roman" w:hAnsi="Times New Roman" w:cs="Times New Roman"/>
          <w:sz w:val="24"/>
          <w:szCs w:val="24"/>
          <w:lang w:val="en-US"/>
        </w:rPr>
        <w:t>businesses</w:t>
      </w:r>
      <w:r w:rsidR="00801CCD" w:rsidRPr="0024385C">
        <w:rPr>
          <w:rFonts w:ascii="Times New Roman" w:hAnsi="Times New Roman" w:cs="Times New Roman"/>
          <w:sz w:val="24"/>
          <w:szCs w:val="24"/>
          <w:lang w:val="en-US"/>
        </w:rPr>
        <w:t xml:space="preserve"> or when they wanted to</w:t>
      </w:r>
      <w:r w:rsidRPr="0024385C">
        <w:rPr>
          <w:rFonts w:ascii="Times New Roman" w:hAnsi="Times New Roman" w:cs="Times New Roman"/>
          <w:sz w:val="24"/>
          <w:szCs w:val="24"/>
          <w:lang w:val="en-US"/>
        </w:rPr>
        <w:t xml:space="preserve"> transport something on boat</w:t>
      </w:r>
      <w:r w:rsidR="00801CCD" w:rsidRPr="0024385C">
        <w:rPr>
          <w:rFonts w:ascii="Times New Roman" w:hAnsi="Times New Roman" w:cs="Times New Roman"/>
          <w:sz w:val="24"/>
          <w:szCs w:val="24"/>
          <w:lang w:val="en-US"/>
        </w:rPr>
        <w:t xml:space="preserve"> go to </w:t>
      </w:r>
      <w:proofErr w:type="spellStart"/>
      <w:r w:rsidR="00801CCD" w:rsidRPr="0024385C">
        <w:rPr>
          <w:rFonts w:ascii="Times New Roman" w:hAnsi="Times New Roman" w:cs="Times New Roman"/>
          <w:sz w:val="24"/>
          <w:szCs w:val="24"/>
          <w:lang w:val="en-US"/>
        </w:rPr>
        <w:t>Tamatave</w:t>
      </w:r>
      <w:proofErr w:type="spellEnd"/>
      <w:r w:rsidR="00801CCD" w:rsidRPr="0024385C">
        <w:rPr>
          <w:rFonts w:ascii="Times New Roman" w:hAnsi="Times New Roman" w:cs="Times New Roman"/>
          <w:sz w:val="24"/>
          <w:szCs w:val="24"/>
          <w:lang w:val="en-US"/>
        </w:rPr>
        <w:t xml:space="preserve">, to </w:t>
      </w:r>
      <w:proofErr w:type="spellStart"/>
      <w:r w:rsidR="00801CCD" w:rsidRPr="0024385C">
        <w:rPr>
          <w:rFonts w:ascii="Times New Roman" w:hAnsi="Times New Roman" w:cs="Times New Roman"/>
          <w:sz w:val="24"/>
          <w:szCs w:val="24"/>
          <w:lang w:val="en-US"/>
        </w:rPr>
        <w:t>Manajary</w:t>
      </w:r>
      <w:proofErr w:type="spellEnd"/>
      <w:r w:rsidR="00801CCD" w:rsidRPr="0024385C">
        <w:rPr>
          <w:rFonts w:ascii="Times New Roman" w:hAnsi="Times New Roman" w:cs="Times New Roman"/>
          <w:sz w:val="24"/>
          <w:szCs w:val="24"/>
          <w:lang w:val="en-US"/>
        </w:rPr>
        <w:t xml:space="preserve"> …</w:t>
      </w:r>
    </w:p>
    <w:p w14:paraId="61053C3F" w14:textId="77777777" w:rsidR="00801CCD" w:rsidRPr="0024385C" w:rsidRDefault="00801CC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Now, it is not possible anymore</w:t>
      </w:r>
    </w:p>
    <w:p w14:paraId="20E536A6" w14:textId="77777777" w:rsidR="00801CCD" w:rsidRPr="0024385C" w:rsidRDefault="00801CC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Not possible, if you want to go to </w:t>
      </w:r>
      <w:proofErr w:type="spellStart"/>
      <w:r w:rsidRPr="0024385C">
        <w:rPr>
          <w:rFonts w:ascii="Times New Roman" w:hAnsi="Times New Roman" w:cs="Times New Roman"/>
          <w:sz w:val="24"/>
          <w:szCs w:val="24"/>
          <w:lang w:val="en-US"/>
        </w:rPr>
        <w:t>Tamatave</w:t>
      </w:r>
      <w:proofErr w:type="spellEnd"/>
      <w:r w:rsidRPr="0024385C">
        <w:rPr>
          <w:rFonts w:ascii="Times New Roman" w:hAnsi="Times New Roman" w:cs="Times New Roman"/>
          <w:sz w:val="24"/>
          <w:szCs w:val="24"/>
          <w:lang w:val="en-US"/>
        </w:rPr>
        <w:t xml:space="preserve"> or Antananarivo, you must pass by </w:t>
      </w:r>
      <w:proofErr w:type="spellStart"/>
      <w:r w:rsidRPr="0024385C">
        <w:rPr>
          <w:rFonts w:ascii="Times New Roman" w:hAnsi="Times New Roman" w:cs="Times New Roman"/>
          <w:sz w:val="24"/>
          <w:szCs w:val="24"/>
          <w:lang w:val="en-US"/>
        </w:rPr>
        <w:t>Brickaville</w:t>
      </w:r>
      <w:proofErr w:type="spellEnd"/>
    </w:p>
    <w:p w14:paraId="146E3827" w14:textId="77777777" w:rsidR="00B23A44" w:rsidRPr="0024385C" w:rsidRDefault="00B23A4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So how these changes affect your trade?</w:t>
      </w:r>
    </w:p>
    <w:p w14:paraId="636CEC55" w14:textId="77777777" w:rsidR="00B23A44" w:rsidRPr="0024385C" w:rsidRDefault="00DE23E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00B23A44" w:rsidRPr="0024385C">
        <w:rPr>
          <w:rFonts w:ascii="Times New Roman" w:hAnsi="Times New Roman" w:cs="Times New Roman"/>
          <w:sz w:val="24"/>
          <w:szCs w:val="24"/>
          <w:lang w:val="en-US"/>
        </w:rPr>
        <w:t>: The income decrease</w:t>
      </w:r>
    </w:p>
    <w:p w14:paraId="64B3739C" w14:textId="77777777" w:rsidR="00B23A44" w:rsidRPr="0024385C" w:rsidRDefault="00B23A4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Well, we’re almost at the end of the discussion. Just want to know, when you are going to praise the tree or to </w:t>
      </w:r>
      <w:r w:rsidR="00E550EE" w:rsidRPr="0024385C">
        <w:rPr>
          <w:rFonts w:ascii="Times New Roman" w:hAnsi="Times New Roman" w:cs="Times New Roman"/>
          <w:sz w:val="24"/>
          <w:szCs w:val="24"/>
          <w:lang w:val="en-US"/>
        </w:rPr>
        <w:t>make</w:t>
      </w:r>
      <w:r w:rsidRPr="0024385C">
        <w:rPr>
          <w:rFonts w:ascii="Times New Roman" w:hAnsi="Times New Roman" w:cs="Times New Roman"/>
          <w:sz w:val="24"/>
          <w:szCs w:val="24"/>
          <w:lang w:val="en-US"/>
        </w:rPr>
        <w:t xml:space="preserve"> vow at </w:t>
      </w:r>
      <w:proofErr w:type="spellStart"/>
      <w:r w:rsidRPr="0070752B">
        <w:rPr>
          <w:rFonts w:ascii="Times New Roman" w:hAnsi="Times New Roman" w:cs="Times New Roman"/>
          <w:sz w:val="24"/>
          <w:szCs w:val="24"/>
          <w:lang w:val="en-US"/>
        </w:rPr>
        <w:t>Amborodamba</w:t>
      </w:r>
      <w:proofErr w:type="spellEnd"/>
      <w:r w:rsidRPr="0070752B">
        <w:rPr>
          <w:rFonts w:ascii="Times New Roman" w:hAnsi="Times New Roman" w:cs="Times New Roman"/>
          <w:sz w:val="24"/>
          <w:szCs w:val="24"/>
          <w:lang w:val="en-US"/>
        </w:rPr>
        <w:t xml:space="preserve">, you said Nanto, </w:t>
      </w:r>
      <w:proofErr w:type="spellStart"/>
      <w:r w:rsidR="00274FD7" w:rsidRPr="0024385C">
        <w:rPr>
          <w:rFonts w:ascii="Times New Roman" w:hAnsi="Times New Roman" w:cs="Times New Roman"/>
          <w:sz w:val="24"/>
          <w:szCs w:val="24"/>
          <w:lang w:val="en-US"/>
        </w:rPr>
        <w:t>Voatsilana</w:t>
      </w:r>
      <w:proofErr w:type="spellEnd"/>
      <w:r w:rsidR="00274FD7" w:rsidRPr="0024385C">
        <w:rPr>
          <w:rFonts w:ascii="Times New Roman" w:hAnsi="Times New Roman" w:cs="Times New Roman"/>
          <w:sz w:val="24"/>
          <w:szCs w:val="24"/>
          <w:lang w:val="en-US"/>
        </w:rPr>
        <w:t xml:space="preserve">, </w:t>
      </w:r>
      <w:proofErr w:type="spellStart"/>
      <w:r w:rsidRPr="0024385C">
        <w:rPr>
          <w:rFonts w:ascii="Times New Roman" w:hAnsi="Times New Roman" w:cs="Times New Roman"/>
          <w:sz w:val="24"/>
          <w:szCs w:val="24"/>
          <w:lang w:val="en-US"/>
        </w:rPr>
        <w:t>Votsirindrina</w:t>
      </w:r>
      <w:proofErr w:type="spellEnd"/>
      <w:r w:rsidR="00DE23ED" w:rsidRPr="0024385C">
        <w:rPr>
          <w:rFonts w:ascii="Times New Roman" w:hAnsi="Times New Roman" w:cs="Times New Roman"/>
          <w:sz w:val="24"/>
          <w:szCs w:val="24"/>
          <w:lang w:val="en-US"/>
        </w:rPr>
        <w:t xml:space="preserve"> </w:t>
      </w:r>
      <w:r w:rsidR="00E550EE" w:rsidRPr="0024385C">
        <w:rPr>
          <w:rFonts w:ascii="Times New Roman" w:hAnsi="Times New Roman" w:cs="Times New Roman"/>
          <w:sz w:val="24"/>
          <w:szCs w:val="24"/>
          <w:lang w:val="en-US"/>
        </w:rPr>
        <w:t xml:space="preserve">(trees species) </w:t>
      </w:r>
      <w:r w:rsidR="00DE23ED" w:rsidRPr="0024385C">
        <w:rPr>
          <w:rFonts w:ascii="Times New Roman" w:hAnsi="Times New Roman" w:cs="Times New Roman"/>
          <w:sz w:val="24"/>
          <w:szCs w:val="24"/>
          <w:lang w:val="en-US"/>
        </w:rPr>
        <w:t>etc</w:t>
      </w:r>
      <w:r w:rsidR="00E550EE" w:rsidRPr="0024385C">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were the tree used for it. </w:t>
      </w:r>
      <w:proofErr w:type="gramStart"/>
      <w:r w:rsidRPr="0024385C">
        <w:rPr>
          <w:rFonts w:ascii="Times New Roman" w:hAnsi="Times New Roman" w:cs="Times New Roman"/>
          <w:sz w:val="24"/>
          <w:szCs w:val="24"/>
          <w:lang w:val="en-US"/>
        </w:rPr>
        <w:t>So</w:t>
      </w:r>
      <w:proofErr w:type="gramEnd"/>
      <w:r w:rsidRPr="0024385C">
        <w:rPr>
          <w:rFonts w:ascii="Times New Roman" w:hAnsi="Times New Roman" w:cs="Times New Roman"/>
          <w:sz w:val="24"/>
          <w:szCs w:val="24"/>
          <w:lang w:val="en-US"/>
        </w:rPr>
        <w:t xml:space="preserve"> are they still existed or not </w:t>
      </w:r>
      <w:r w:rsidR="00E550EE" w:rsidRPr="0024385C">
        <w:rPr>
          <w:rFonts w:ascii="Times New Roman" w:hAnsi="Times New Roman" w:cs="Times New Roman"/>
          <w:sz w:val="24"/>
          <w:szCs w:val="24"/>
          <w:lang w:val="en-US"/>
        </w:rPr>
        <w:t xml:space="preserve">available </w:t>
      </w:r>
      <w:r w:rsidRPr="0024385C">
        <w:rPr>
          <w:rFonts w:ascii="Times New Roman" w:hAnsi="Times New Roman" w:cs="Times New Roman"/>
          <w:sz w:val="24"/>
          <w:szCs w:val="24"/>
          <w:lang w:val="en-US"/>
        </w:rPr>
        <w:t>anymore</w:t>
      </w:r>
      <w:r w:rsidR="00DE23ED" w:rsidRPr="0024385C">
        <w:rPr>
          <w:rFonts w:ascii="Times New Roman" w:hAnsi="Times New Roman" w:cs="Times New Roman"/>
          <w:sz w:val="24"/>
          <w:szCs w:val="24"/>
          <w:lang w:val="en-US"/>
        </w:rPr>
        <w:t xml:space="preserve"> or totally burned</w:t>
      </w:r>
      <w:r w:rsidRPr="0024385C">
        <w:rPr>
          <w:rFonts w:ascii="Times New Roman" w:hAnsi="Times New Roman" w:cs="Times New Roman"/>
          <w:sz w:val="24"/>
          <w:szCs w:val="24"/>
          <w:lang w:val="en-US"/>
        </w:rPr>
        <w:t>?</w:t>
      </w:r>
    </w:p>
    <w:p w14:paraId="536715BE" w14:textId="77777777" w:rsidR="00274FD7" w:rsidRPr="0024385C" w:rsidRDefault="00274FD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Men and women</w:t>
      </w:r>
      <w:r w:rsidRPr="0024385C">
        <w:rPr>
          <w:rFonts w:ascii="Times New Roman" w:hAnsi="Times New Roman" w:cs="Times New Roman"/>
          <w:sz w:val="24"/>
          <w:szCs w:val="24"/>
          <w:lang w:val="en-US"/>
        </w:rPr>
        <w:t>: They still existed</w:t>
      </w:r>
    </w:p>
    <w:p w14:paraId="34B9ED58" w14:textId="77777777" w:rsidR="006C623A" w:rsidRPr="0024385C" w:rsidRDefault="006C623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All of those trees? Still exist?</w:t>
      </w:r>
    </w:p>
    <w:p w14:paraId="5BD32235" w14:textId="77777777" w:rsidR="006C623A" w:rsidRPr="0024385C" w:rsidRDefault="006C623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Yes</w:t>
      </w:r>
    </w:p>
    <w:p w14:paraId="4DD431E8" w14:textId="77777777" w:rsidR="006C623A" w:rsidRPr="0070752B" w:rsidRDefault="006C623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70752B">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We can find those sacred trees in another place or in forest or just in </w:t>
      </w:r>
      <w:proofErr w:type="spellStart"/>
      <w:r w:rsidRPr="0024385C">
        <w:rPr>
          <w:rFonts w:ascii="Times New Roman" w:hAnsi="Times New Roman" w:cs="Times New Roman"/>
          <w:sz w:val="24"/>
          <w:szCs w:val="24"/>
          <w:lang w:val="en-US"/>
        </w:rPr>
        <w:t>Amborodamba</w:t>
      </w:r>
      <w:proofErr w:type="spellEnd"/>
      <w:r w:rsidRPr="0024385C">
        <w:rPr>
          <w:rFonts w:ascii="Times New Roman" w:hAnsi="Times New Roman" w:cs="Times New Roman"/>
          <w:sz w:val="24"/>
          <w:szCs w:val="24"/>
          <w:lang w:val="en-US"/>
        </w:rPr>
        <w:t>?</w:t>
      </w:r>
    </w:p>
    <w:p w14:paraId="608B6546" w14:textId="77777777" w:rsidR="006C623A" w:rsidRPr="0024385C" w:rsidRDefault="006C623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We can find in the all the forest</w:t>
      </w:r>
      <w:r w:rsidR="00E550EE" w:rsidRPr="0024385C">
        <w:rPr>
          <w:rFonts w:ascii="Times New Roman" w:hAnsi="Times New Roman" w:cs="Times New Roman"/>
          <w:sz w:val="24"/>
          <w:szCs w:val="24"/>
          <w:lang w:val="en-US"/>
        </w:rPr>
        <w:t>s</w:t>
      </w:r>
    </w:p>
    <w:p w14:paraId="5EB92005" w14:textId="77777777" w:rsidR="006C623A" w:rsidRPr="0024385C" w:rsidRDefault="006C623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How about the tiny Hasina tree that you used while doing circumcision</w:t>
      </w:r>
      <w:r w:rsidR="00DE23ED" w:rsidRPr="0024385C">
        <w:rPr>
          <w:rFonts w:ascii="Times New Roman" w:hAnsi="Times New Roman" w:cs="Times New Roman"/>
          <w:sz w:val="24"/>
          <w:szCs w:val="24"/>
          <w:lang w:val="en-US"/>
        </w:rPr>
        <w:t>, still existed or</w:t>
      </w:r>
      <w:r w:rsidRPr="0024385C">
        <w:rPr>
          <w:rFonts w:ascii="Times New Roman" w:hAnsi="Times New Roman" w:cs="Times New Roman"/>
          <w:sz w:val="24"/>
          <w:szCs w:val="24"/>
          <w:lang w:val="en-US"/>
        </w:rPr>
        <w:t>?</w:t>
      </w:r>
    </w:p>
    <w:p w14:paraId="7F0E47BD" w14:textId="77777777" w:rsidR="006C623A" w:rsidRPr="0024385C" w:rsidRDefault="006C623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yes</w:t>
      </w:r>
    </w:p>
    <w:p w14:paraId="61E31B63" w14:textId="77777777" w:rsidR="006C623A" w:rsidRPr="0024385C" w:rsidRDefault="006C623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Are they numerous?</w:t>
      </w:r>
    </w:p>
    <w:p w14:paraId="609E9D5F" w14:textId="77777777" w:rsidR="006C623A" w:rsidRPr="0024385C" w:rsidRDefault="006C623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lastRenderedPageBreak/>
        <w:t>Woman</w:t>
      </w:r>
      <w:r w:rsidRPr="0024385C">
        <w:rPr>
          <w:rFonts w:ascii="Times New Roman" w:hAnsi="Times New Roman" w:cs="Times New Roman"/>
          <w:sz w:val="24"/>
          <w:szCs w:val="24"/>
          <w:lang w:val="en-US"/>
        </w:rPr>
        <w:t xml:space="preserve">: Yes </w:t>
      </w:r>
    </w:p>
    <w:p w14:paraId="400841BE" w14:textId="77777777" w:rsidR="006C623A" w:rsidRPr="0024385C" w:rsidRDefault="006C623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Sometimes we used for </w:t>
      </w:r>
      <w:r w:rsidR="00755693" w:rsidRPr="0024385C">
        <w:rPr>
          <w:rFonts w:ascii="Times New Roman" w:hAnsi="Times New Roman" w:cs="Times New Roman"/>
          <w:sz w:val="24"/>
          <w:szCs w:val="24"/>
          <w:lang w:val="en-US"/>
        </w:rPr>
        <w:t>fencing</w:t>
      </w:r>
    </w:p>
    <w:p w14:paraId="17CEF602" w14:textId="77777777" w:rsidR="00B521FA" w:rsidRPr="0024385C" w:rsidRDefault="00DE23E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My next question regarding changes, we did not talk so much about</w:t>
      </w:r>
      <w:r w:rsidR="00B521FA" w:rsidRPr="0024385C">
        <w:rPr>
          <w:rFonts w:ascii="Times New Roman" w:hAnsi="Times New Roman" w:cs="Times New Roman"/>
          <w:sz w:val="24"/>
          <w:szCs w:val="24"/>
          <w:lang w:val="en-US"/>
        </w:rPr>
        <w:t xml:space="preserve"> it</w:t>
      </w:r>
      <w:r w:rsidRPr="0024385C">
        <w:rPr>
          <w:rFonts w:ascii="Times New Roman" w:hAnsi="Times New Roman" w:cs="Times New Roman"/>
          <w:sz w:val="24"/>
          <w:szCs w:val="24"/>
          <w:lang w:val="en-US"/>
        </w:rPr>
        <w:t xml:space="preserve"> but I would like to know how the effect of the clean water </w:t>
      </w:r>
      <w:r w:rsidR="00B521FA" w:rsidRPr="0024385C">
        <w:rPr>
          <w:rFonts w:ascii="Times New Roman" w:hAnsi="Times New Roman" w:cs="Times New Roman"/>
          <w:sz w:val="24"/>
          <w:szCs w:val="24"/>
          <w:lang w:val="en-US"/>
        </w:rPr>
        <w:t>change</w:t>
      </w:r>
      <w:r w:rsidRPr="0024385C">
        <w:rPr>
          <w:rFonts w:ascii="Times New Roman" w:hAnsi="Times New Roman" w:cs="Times New Roman"/>
          <w:sz w:val="24"/>
          <w:szCs w:val="24"/>
          <w:lang w:val="en-US"/>
        </w:rPr>
        <w:t xml:space="preserve"> is? Let’s say during those</w:t>
      </w:r>
      <w:r w:rsidR="00B521FA" w:rsidRPr="0024385C">
        <w:rPr>
          <w:rFonts w:ascii="Times New Roman" w:hAnsi="Times New Roman" w:cs="Times New Roman"/>
          <w:sz w:val="24"/>
          <w:szCs w:val="24"/>
          <w:lang w:val="en-US"/>
        </w:rPr>
        <w:t xml:space="preserve"> </w:t>
      </w:r>
      <w:r w:rsidRPr="0024385C">
        <w:rPr>
          <w:rFonts w:ascii="Times New Roman" w:hAnsi="Times New Roman" w:cs="Times New Roman"/>
          <w:sz w:val="24"/>
          <w:szCs w:val="24"/>
          <w:lang w:val="en-US"/>
        </w:rPr>
        <w:t>10</w:t>
      </w:r>
      <w:r w:rsidR="00B521FA" w:rsidRPr="0024385C">
        <w:rPr>
          <w:rFonts w:ascii="Times New Roman" w:hAnsi="Times New Roman" w:cs="Times New Roman"/>
          <w:sz w:val="24"/>
          <w:szCs w:val="24"/>
          <w:lang w:val="en-US"/>
        </w:rPr>
        <w:t xml:space="preserve"> or 5</w:t>
      </w:r>
      <w:r w:rsidRPr="0024385C">
        <w:rPr>
          <w:rFonts w:ascii="Times New Roman" w:hAnsi="Times New Roman" w:cs="Times New Roman"/>
          <w:sz w:val="24"/>
          <w:szCs w:val="24"/>
          <w:lang w:val="en-US"/>
        </w:rPr>
        <w:t xml:space="preserve"> years, </w:t>
      </w:r>
      <w:r w:rsidR="00B521FA" w:rsidRPr="0024385C">
        <w:rPr>
          <w:rFonts w:ascii="Times New Roman" w:hAnsi="Times New Roman" w:cs="Times New Roman"/>
          <w:sz w:val="24"/>
          <w:szCs w:val="24"/>
          <w:lang w:val="en-US"/>
        </w:rPr>
        <w:t>the quantity remains the same or is getting abundant or diminish?</w:t>
      </w:r>
    </w:p>
    <w:p w14:paraId="79C07859" w14:textId="77777777" w:rsidR="00B521FA" w:rsidRPr="0024385C" w:rsidRDefault="00B521F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Plentiful</w:t>
      </w:r>
    </w:p>
    <w:p w14:paraId="67D5F56D" w14:textId="77777777" w:rsidR="00B521FA" w:rsidRPr="0024385C" w:rsidRDefault="00B521F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The clean water becomes abundant</w:t>
      </w:r>
    </w:p>
    <w:p w14:paraId="1635439F" w14:textId="77777777" w:rsidR="00B521FA" w:rsidRPr="0024385C" w:rsidRDefault="00B521F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yes</w:t>
      </w:r>
    </w:p>
    <w:p w14:paraId="146FE941" w14:textId="77777777" w:rsidR="00B521FA" w:rsidRPr="0024385C" w:rsidRDefault="00B521F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And how about the rain?</w:t>
      </w:r>
    </w:p>
    <w:p w14:paraId="245428D3" w14:textId="77777777" w:rsidR="00B521FA" w:rsidRPr="0024385C" w:rsidRDefault="00B521F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t>
      </w:r>
      <w:r w:rsidR="001E4BB9" w:rsidRPr="0024385C">
        <w:rPr>
          <w:rFonts w:ascii="Times New Roman" w:hAnsi="Times New Roman" w:cs="Times New Roman"/>
          <w:sz w:val="24"/>
          <w:szCs w:val="24"/>
          <w:lang w:val="en-US"/>
        </w:rPr>
        <w:t xml:space="preserve">It becomes less rainy, it </w:t>
      </w:r>
      <w:r w:rsidR="00E550EE" w:rsidRPr="0024385C">
        <w:rPr>
          <w:rFonts w:ascii="Times New Roman" w:hAnsi="Times New Roman" w:cs="Times New Roman"/>
          <w:sz w:val="24"/>
          <w:szCs w:val="24"/>
          <w:lang w:val="en-US"/>
        </w:rPr>
        <w:t>decreases</w:t>
      </w:r>
    </w:p>
    <w:p w14:paraId="4BAEE1B2" w14:textId="77777777" w:rsidR="001850EA" w:rsidRPr="0024385C" w:rsidRDefault="001850E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What about the air pureness? How do you feel it?</w:t>
      </w:r>
    </w:p>
    <w:p w14:paraId="0F15489A" w14:textId="77777777" w:rsidR="001850EA" w:rsidRPr="0024385C" w:rsidRDefault="001850E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Still pure and clean</w:t>
      </w:r>
    </w:p>
    <w:p w14:paraId="3E8EF4BE" w14:textId="77777777" w:rsidR="001850EA" w:rsidRPr="0024385C" w:rsidRDefault="001850E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Now it’s pure  </w:t>
      </w:r>
    </w:p>
    <w:p w14:paraId="0D4FEABA" w14:textId="77777777" w:rsidR="001850EA" w:rsidRPr="0024385C" w:rsidRDefault="001850E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What’s the reason of that purity?</w:t>
      </w:r>
    </w:p>
    <w:p w14:paraId="4DECA2E8" w14:textId="77777777" w:rsidR="001850EA" w:rsidRPr="0024385C" w:rsidRDefault="001850E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Most of people have and use toilet here. </w:t>
      </w:r>
    </w:p>
    <w:p w14:paraId="0A32871C" w14:textId="77777777" w:rsidR="00DC2CCF" w:rsidRPr="0024385C" w:rsidRDefault="00DC2CC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Besides, there are no more people who do their </w:t>
      </w:r>
      <w:r w:rsidR="001E4BB9" w:rsidRPr="0024385C">
        <w:rPr>
          <w:rFonts w:ascii="Times New Roman" w:hAnsi="Times New Roman" w:cs="Times New Roman"/>
          <w:sz w:val="24"/>
          <w:szCs w:val="24"/>
          <w:lang w:val="en-US"/>
        </w:rPr>
        <w:t>mess</w:t>
      </w:r>
      <w:r w:rsidRPr="0024385C">
        <w:rPr>
          <w:rFonts w:ascii="Times New Roman" w:hAnsi="Times New Roman" w:cs="Times New Roman"/>
          <w:sz w:val="24"/>
          <w:szCs w:val="24"/>
          <w:lang w:val="en-US"/>
        </w:rPr>
        <w:t xml:space="preserve"> </w:t>
      </w:r>
      <w:r w:rsidR="004C709B" w:rsidRPr="0024385C">
        <w:rPr>
          <w:rFonts w:ascii="Times New Roman" w:hAnsi="Times New Roman" w:cs="Times New Roman"/>
          <w:sz w:val="24"/>
          <w:szCs w:val="24"/>
          <w:lang w:val="en-US"/>
        </w:rPr>
        <w:t>in the seashore</w:t>
      </w:r>
    </w:p>
    <w:p w14:paraId="4F75F511" w14:textId="77777777" w:rsidR="004C709B" w:rsidRPr="0024385C" w:rsidRDefault="004C709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How is that change affecting you, that air pureness?</w:t>
      </w:r>
    </w:p>
    <w:p w14:paraId="7B477A58" w14:textId="77777777" w:rsidR="004C709B" w:rsidRPr="0024385C" w:rsidRDefault="004C709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Very good!</w:t>
      </w:r>
    </w:p>
    <w:p w14:paraId="002D74C3" w14:textId="77777777" w:rsidR="004C709B" w:rsidRPr="0024385C" w:rsidRDefault="004C709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And how about the rain diminution? How is that change affects you?</w:t>
      </w:r>
    </w:p>
    <w:p w14:paraId="6AE51ACE" w14:textId="77777777" w:rsidR="004C709B" w:rsidRPr="0024385C" w:rsidRDefault="004C709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Not enough for cultural purposes</w:t>
      </w:r>
    </w:p>
    <w:p w14:paraId="724232FE" w14:textId="77777777" w:rsidR="004C709B" w:rsidRPr="0024385C" w:rsidRDefault="004C709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t>
      </w:r>
      <w:r w:rsidR="00987659" w:rsidRPr="0024385C">
        <w:rPr>
          <w:rFonts w:ascii="Times New Roman" w:hAnsi="Times New Roman" w:cs="Times New Roman"/>
          <w:sz w:val="24"/>
          <w:szCs w:val="24"/>
          <w:lang w:val="en-US"/>
        </w:rPr>
        <w:t xml:space="preserve">That change has bad impacts on agriculture </w:t>
      </w:r>
    </w:p>
    <w:p w14:paraId="70AB208C" w14:textId="77777777" w:rsidR="00987659" w:rsidRPr="0024385C" w:rsidRDefault="00B64C0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The crops are very bad</w:t>
      </w:r>
      <w:r w:rsidR="00445026" w:rsidRPr="0024385C">
        <w:rPr>
          <w:rFonts w:ascii="Times New Roman" w:hAnsi="Times New Roman" w:cs="Times New Roman"/>
          <w:sz w:val="24"/>
          <w:szCs w:val="24"/>
          <w:lang w:val="en-US"/>
        </w:rPr>
        <w:t xml:space="preserve"> even perished</w:t>
      </w:r>
      <w:r w:rsidRPr="0024385C">
        <w:rPr>
          <w:rFonts w:ascii="Times New Roman" w:hAnsi="Times New Roman" w:cs="Times New Roman"/>
          <w:sz w:val="24"/>
          <w:szCs w:val="24"/>
          <w:lang w:val="en-US"/>
        </w:rPr>
        <w:t xml:space="preserve"> when </w:t>
      </w:r>
      <w:r w:rsidR="00162437" w:rsidRPr="0024385C">
        <w:rPr>
          <w:rFonts w:ascii="Times New Roman" w:hAnsi="Times New Roman" w:cs="Times New Roman"/>
          <w:sz w:val="24"/>
          <w:szCs w:val="24"/>
          <w:lang w:val="en-US"/>
        </w:rPr>
        <w:t>the rains diminish.</w:t>
      </w:r>
    </w:p>
    <w:p w14:paraId="700C98D0" w14:textId="77777777" w:rsidR="00B64C05" w:rsidRPr="0024385C" w:rsidRDefault="00B64C05">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Yes </w:t>
      </w:r>
      <w:proofErr w:type="spellStart"/>
      <w:r w:rsidRPr="0024385C">
        <w:rPr>
          <w:rFonts w:ascii="Times New Roman" w:hAnsi="Times New Roman" w:cs="Times New Roman"/>
          <w:sz w:val="24"/>
          <w:szCs w:val="24"/>
          <w:lang w:val="en-US"/>
        </w:rPr>
        <w:t>yes</w:t>
      </w:r>
      <w:proofErr w:type="spellEnd"/>
    </w:p>
    <w:p w14:paraId="2E4F4A71" w14:textId="77777777" w:rsidR="00B64C05" w:rsidRPr="0024385C" w:rsidRDefault="00B64C05">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Ravaka</w:t>
      </w:r>
      <w:proofErr w:type="spellEnd"/>
      <w:r w:rsidRPr="0024385C">
        <w:rPr>
          <w:rFonts w:ascii="Times New Roman" w:hAnsi="Times New Roman" w:cs="Times New Roman"/>
          <w:sz w:val="24"/>
          <w:szCs w:val="24"/>
          <w:lang w:val="en-US"/>
        </w:rPr>
        <w:t>: And the abundance of the clean water (</w:t>
      </w:r>
      <w:proofErr w:type="spellStart"/>
      <w:r w:rsidRPr="0024385C">
        <w:rPr>
          <w:rFonts w:ascii="Times New Roman" w:hAnsi="Times New Roman" w:cs="Times New Roman"/>
          <w:sz w:val="24"/>
          <w:szCs w:val="24"/>
          <w:lang w:val="en-US"/>
        </w:rPr>
        <w:t>eau</w:t>
      </w:r>
      <w:proofErr w:type="spellEnd"/>
      <w:r w:rsidRPr="0024385C">
        <w:rPr>
          <w:rFonts w:ascii="Times New Roman" w:hAnsi="Times New Roman" w:cs="Times New Roman"/>
          <w:sz w:val="24"/>
          <w:szCs w:val="24"/>
          <w:lang w:val="en-US"/>
        </w:rPr>
        <w:t xml:space="preserve"> potable)</w:t>
      </w:r>
      <w:r w:rsidR="00445026" w:rsidRPr="0024385C">
        <w:rPr>
          <w:rFonts w:ascii="Times New Roman" w:hAnsi="Times New Roman" w:cs="Times New Roman"/>
          <w:sz w:val="24"/>
          <w:szCs w:val="24"/>
          <w:lang w:val="en-US"/>
        </w:rPr>
        <w:t>, how is that change affect your life?</w:t>
      </w:r>
    </w:p>
    <w:p w14:paraId="32E793AA" w14:textId="77777777" w:rsidR="00445026" w:rsidRPr="0024385C" w:rsidRDefault="0044502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It makes us healthy</w:t>
      </w:r>
    </w:p>
    <w:p w14:paraId="7918A696" w14:textId="77777777" w:rsidR="00445026" w:rsidRPr="0024385C" w:rsidRDefault="0044502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t>
      </w:r>
      <w:r w:rsidR="00EA1FEB" w:rsidRPr="0024385C">
        <w:rPr>
          <w:rFonts w:ascii="Times New Roman" w:hAnsi="Times New Roman" w:cs="Times New Roman"/>
          <w:sz w:val="24"/>
          <w:szCs w:val="24"/>
          <w:lang w:val="en-US"/>
        </w:rPr>
        <w:t>The diarrhea reduced</w:t>
      </w:r>
      <w:r w:rsidRPr="0024385C">
        <w:rPr>
          <w:rFonts w:ascii="Times New Roman" w:hAnsi="Times New Roman" w:cs="Times New Roman"/>
          <w:sz w:val="24"/>
          <w:szCs w:val="24"/>
          <w:lang w:val="en-US"/>
        </w:rPr>
        <w:t xml:space="preserve"> </w:t>
      </w:r>
    </w:p>
    <w:p w14:paraId="41BBD3C9" w14:textId="77777777" w:rsidR="00755693" w:rsidRPr="0024385C" w:rsidRDefault="00755693">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So, that change is a positive one</w:t>
      </w:r>
    </w:p>
    <w:p w14:paraId="5DB89345" w14:textId="77777777" w:rsidR="00755693" w:rsidRPr="0024385C" w:rsidRDefault="00755693">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Yes</w:t>
      </w:r>
    </w:p>
    <w:p w14:paraId="0CF6A253" w14:textId="77777777" w:rsidR="00821D27" w:rsidRPr="0024385C" w:rsidRDefault="00821D2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w:t>
      </w:r>
      <w:r w:rsidR="00162437" w:rsidRPr="0024385C">
        <w:rPr>
          <w:rFonts w:ascii="Times New Roman" w:hAnsi="Times New Roman" w:cs="Times New Roman"/>
          <w:sz w:val="24"/>
          <w:szCs w:val="24"/>
          <w:lang w:val="en-US"/>
        </w:rPr>
        <w:t xml:space="preserve"> Well, I have a question about something I remarked. I observed that the seashore is getting nearer here, </w:t>
      </w:r>
      <w:r w:rsidR="004C19BD" w:rsidRPr="0024385C">
        <w:rPr>
          <w:rFonts w:ascii="Times New Roman" w:hAnsi="Times New Roman" w:cs="Times New Roman"/>
          <w:sz w:val="24"/>
          <w:szCs w:val="24"/>
          <w:lang w:val="en-US"/>
        </w:rPr>
        <w:t xml:space="preserve">how is the change of </w:t>
      </w:r>
      <w:r w:rsidR="00162437" w:rsidRPr="0024385C">
        <w:rPr>
          <w:rFonts w:ascii="Times New Roman" w:hAnsi="Times New Roman" w:cs="Times New Roman"/>
          <w:sz w:val="24"/>
          <w:szCs w:val="24"/>
          <w:lang w:val="en-US"/>
        </w:rPr>
        <w:t>the</w:t>
      </w:r>
      <w:r w:rsidR="004C19BD" w:rsidRPr="0024385C">
        <w:rPr>
          <w:rFonts w:ascii="Times New Roman" w:hAnsi="Times New Roman" w:cs="Times New Roman"/>
          <w:sz w:val="24"/>
          <w:szCs w:val="24"/>
          <w:lang w:val="en-US"/>
        </w:rPr>
        <w:t xml:space="preserve"> land area</w:t>
      </w:r>
      <w:r w:rsidR="00A35B9D" w:rsidRPr="0024385C">
        <w:rPr>
          <w:rFonts w:ascii="Times New Roman" w:hAnsi="Times New Roman" w:cs="Times New Roman"/>
          <w:sz w:val="24"/>
          <w:szCs w:val="24"/>
          <w:lang w:val="en-US"/>
        </w:rPr>
        <w:t xml:space="preserve">? </w:t>
      </w:r>
      <w:r w:rsidR="004C19BD" w:rsidRPr="0024385C">
        <w:rPr>
          <w:rFonts w:ascii="Times New Roman" w:hAnsi="Times New Roman" w:cs="Times New Roman"/>
          <w:sz w:val="24"/>
          <w:szCs w:val="24"/>
          <w:lang w:val="en-US"/>
        </w:rPr>
        <w:t>How is the</w:t>
      </w:r>
      <w:r w:rsidR="00162437" w:rsidRPr="0024385C">
        <w:rPr>
          <w:rFonts w:ascii="Times New Roman" w:hAnsi="Times New Roman" w:cs="Times New Roman"/>
          <w:sz w:val="24"/>
          <w:szCs w:val="24"/>
          <w:lang w:val="en-US"/>
        </w:rPr>
        <w:t xml:space="preserve"> change</w:t>
      </w:r>
      <w:r w:rsidR="00B13647" w:rsidRPr="0024385C">
        <w:rPr>
          <w:rFonts w:ascii="Times New Roman" w:hAnsi="Times New Roman" w:cs="Times New Roman"/>
          <w:sz w:val="24"/>
          <w:szCs w:val="24"/>
          <w:lang w:val="en-US"/>
        </w:rPr>
        <w:t>, let’s say during 10 or 20 years</w:t>
      </w:r>
      <w:r w:rsidR="00162437" w:rsidRPr="0024385C">
        <w:rPr>
          <w:rFonts w:ascii="Times New Roman" w:hAnsi="Times New Roman" w:cs="Times New Roman"/>
          <w:sz w:val="24"/>
          <w:szCs w:val="24"/>
          <w:lang w:val="en-US"/>
        </w:rPr>
        <w:t>?</w:t>
      </w:r>
      <w:r w:rsidR="00B13647" w:rsidRPr="0024385C">
        <w:rPr>
          <w:rFonts w:ascii="Times New Roman" w:hAnsi="Times New Roman" w:cs="Times New Roman"/>
          <w:sz w:val="24"/>
          <w:szCs w:val="24"/>
          <w:lang w:val="en-US"/>
        </w:rPr>
        <w:t xml:space="preserve"> Does someone observe any change…?</w:t>
      </w:r>
    </w:p>
    <w:p w14:paraId="6CBDFEF9" w14:textId="77777777" w:rsidR="004C19BD" w:rsidRPr="0024385C" w:rsidRDefault="004C19B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Audience</w:t>
      </w:r>
      <w:r w:rsidRPr="0024385C">
        <w:rPr>
          <w:rFonts w:ascii="Times New Roman" w:hAnsi="Times New Roman" w:cs="Times New Roman"/>
          <w:sz w:val="24"/>
          <w:szCs w:val="24"/>
          <w:lang w:val="en-US"/>
        </w:rPr>
        <w:t>: The land is getting smaller than before</w:t>
      </w:r>
      <w:r w:rsidR="00B13647" w:rsidRPr="0024385C">
        <w:rPr>
          <w:rFonts w:ascii="Times New Roman" w:hAnsi="Times New Roman" w:cs="Times New Roman"/>
          <w:sz w:val="24"/>
          <w:szCs w:val="24"/>
          <w:lang w:val="en-US"/>
        </w:rPr>
        <w:t>, the sea came near to the village</w:t>
      </w:r>
    </w:p>
    <w:p w14:paraId="4FEB98D5" w14:textId="77777777" w:rsidR="004C19BD" w:rsidRPr="0024385C" w:rsidRDefault="004C19B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May be</w:t>
      </w:r>
      <w:r w:rsidR="00910FBB" w:rsidRPr="0024385C">
        <w:rPr>
          <w:rFonts w:ascii="Times New Roman" w:hAnsi="Times New Roman" w:cs="Times New Roman"/>
          <w:sz w:val="24"/>
          <w:szCs w:val="24"/>
          <w:lang w:val="en-US"/>
        </w:rPr>
        <w:t xml:space="preserve"> in about how many </w:t>
      </w:r>
      <w:r w:rsidR="00E550EE" w:rsidRPr="0024385C">
        <w:rPr>
          <w:rFonts w:ascii="Times New Roman" w:hAnsi="Times New Roman" w:cs="Times New Roman"/>
          <w:sz w:val="24"/>
          <w:szCs w:val="24"/>
          <w:lang w:val="en-US"/>
        </w:rPr>
        <w:t xml:space="preserve">meters </w:t>
      </w:r>
      <w:r w:rsidR="00B13647" w:rsidRPr="0024385C">
        <w:rPr>
          <w:rFonts w:ascii="Times New Roman" w:hAnsi="Times New Roman" w:cs="Times New Roman"/>
          <w:sz w:val="24"/>
          <w:szCs w:val="24"/>
          <w:lang w:val="en-US"/>
        </w:rPr>
        <w:t>every 5 years?</w:t>
      </w:r>
      <w:r w:rsidR="00A35B9D" w:rsidRPr="0024385C">
        <w:rPr>
          <w:rFonts w:ascii="Times New Roman" w:hAnsi="Times New Roman" w:cs="Times New Roman"/>
          <w:sz w:val="24"/>
          <w:szCs w:val="24"/>
          <w:lang w:val="en-US"/>
        </w:rPr>
        <w:t xml:space="preserve"> As far as you know</w:t>
      </w:r>
      <w:r w:rsidR="002C3E1B" w:rsidRPr="0024385C">
        <w:rPr>
          <w:rFonts w:ascii="Times New Roman" w:hAnsi="Times New Roman" w:cs="Times New Roman"/>
          <w:sz w:val="24"/>
          <w:szCs w:val="24"/>
          <w:lang w:val="en-US"/>
        </w:rPr>
        <w:t>…</w:t>
      </w:r>
    </w:p>
    <w:p w14:paraId="1C52FF52" w14:textId="77777777" w:rsidR="00A35B9D" w:rsidRPr="0024385C" w:rsidRDefault="00A35B9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xml:space="preserve">: That was long time ago </w:t>
      </w:r>
    </w:p>
    <w:p w14:paraId="37199B65" w14:textId="77777777" w:rsidR="00A35B9D" w:rsidRPr="0024385C" w:rsidRDefault="00A35B9D">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Long ago?</w:t>
      </w:r>
    </w:p>
    <w:p w14:paraId="6C6B4AC7" w14:textId="77777777" w:rsidR="00910FBB" w:rsidRPr="0024385C" w:rsidRDefault="00910FB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Long time, I don’t know exactly</w:t>
      </w:r>
    </w:p>
    <w:p w14:paraId="6B20B35E" w14:textId="77777777" w:rsidR="00910FBB" w:rsidRPr="0024385C" w:rsidRDefault="00910FB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Before, when they </w:t>
      </w:r>
      <w:r w:rsidR="00277AA5" w:rsidRPr="0024385C">
        <w:rPr>
          <w:rFonts w:ascii="Times New Roman" w:hAnsi="Times New Roman" w:cs="Times New Roman"/>
          <w:sz w:val="24"/>
          <w:szCs w:val="24"/>
          <w:lang w:val="en-US"/>
        </w:rPr>
        <w:t xml:space="preserve">went </w:t>
      </w:r>
      <w:r w:rsidRPr="0024385C">
        <w:rPr>
          <w:rFonts w:ascii="Times New Roman" w:hAnsi="Times New Roman" w:cs="Times New Roman"/>
          <w:sz w:val="24"/>
          <w:szCs w:val="24"/>
          <w:lang w:val="en-US"/>
        </w:rPr>
        <w:t>for fishing in the sea, they couldn’t return back in a day</w:t>
      </w:r>
    </w:p>
    <w:p w14:paraId="608E1FBF" w14:textId="77777777" w:rsidR="002C3E1B" w:rsidRPr="0024385C" w:rsidRDefault="00A35B9D">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00910FBB" w:rsidRPr="0024385C">
        <w:rPr>
          <w:rFonts w:ascii="Times New Roman" w:hAnsi="Times New Roman" w:cs="Times New Roman"/>
          <w:sz w:val="24"/>
          <w:szCs w:val="24"/>
          <w:lang w:val="en-US"/>
        </w:rPr>
        <w:t xml:space="preserve">: </w:t>
      </w:r>
      <w:r w:rsidR="00615B9A" w:rsidRPr="0024385C">
        <w:rPr>
          <w:rFonts w:ascii="Times New Roman" w:hAnsi="Times New Roman" w:cs="Times New Roman"/>
          <w:sz w:val="24"/>
          <w:szCs w:val="24"/>
          <w:lang w:val="en-US"/>
        </w:rPr>
        <w:t>According to a history</w:t>
      </w:r>
      <w:r w:rsidR="00910FBB" w:rsidRPr="0024385C">
        <w:rPr>
          <w:rFonts w:ascii="Times New Roman" w:hAnsi="Times New Roman" w:cs="Times New Roman"/>
          <w:sz w:val="24"/>
          <w:szCs w:val="24"/>
          <w:lang w:val="en-US"/>
        </w:rPr>
        <w:t xml:space="preserve">, before the ocean was a mile away from the edge of the village </w:t>
      </w:r>
    </w:p>
    <w:p w14:paraId="4764D34E" w14:textId="77777777" w:rsidR="002C3E1B" w:rsidRPr="0024385C" w:rsidRDefault="002C3E1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That was before?</w:t>
      </w:r>
    </w:p>
    <w:p w14:paraId="020B26EA" w14:textId="77777777" w:rsidR="002C3E1B" w:rsidRPr="0024385C" w:rsidRDefault="002C3E1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Yes before</w:t>
      </w:r>
    </w:p>
    <w:p w14:paraId="00E08EBE" w14:textId="77777777" w:rsidR="00615B9A" w:rsidRPr="0024385C" w:rsidRDefault="006B24C1">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w:t>
      </w:r>
      <w:r w:rsidR="00615B9A" w:rsidRPr="0070752B">
        <w:rPr>
          <w:rFonts w:ascii="Times New Roman" w:hAnsi="Times New Roman" w:cs="Times New Roman"/>
          <w:sz w:val="24"/>
          <w:szCs w:val="24"/>
          <w:lang w:val="en-US"/>
        </w:rPr>
        <w:t>n</w:t>
      </w:r>
      <w:r w:rsidR="00615B9A" w:rsidRPr="0024385C">
        <w:rPr>
          <w:rFonts w:ascii="Times New Roman" w:hAnsi="Times New Roman" w:cs="Times New Roman"/>
          <w:sz w:val="24"/>
          <w:szCs w:val="24"/>
          <w:lang w:val="en-US"/>
        </w:rPr>
        <w:t>: Beside there was a stone house</w:t>
      </w:r>
      <w:r w:rsidRPr="0024385C">
        <w:rPr>
          <w:rFonts w:ascii="Times New Roman" w:hAnsi="Times New Roman" w:cs="Times New Roman"/>
          <w:sz w:val="24"/>
          <w:szCs w:val="24"/>
          <w:lang w:val="en-US"/>
        </w:rPr>
        <w:t xml:space="preserve"> which served as barrier, now we don’t see that anymore. </w:t>
      </w:r>
      <w:proofErr w:type="gramStart"/>
      <w:r w:rsidRPr="0024385C">
        <w:rPr>
          <w:rFonts w:ascii="Times New Roman" w:hAnsi="Times New Roman" w:cs="Times New Roman"/>
          <w:sz w:val="24"/>
          <w:szCs w:val="24"/>
          <w:lang w:val="en-US"/>
        </w:rPr>
        <w:t>Fortunately</w:t>
      </w:r>
      <w:proofErr w:type="gramEnd"/>
      <w:r w:rsidRPr="0024385C">
        <w:rPr>
          <w:rFonts w:ascii="Times New Roman" w:hAnsi="Times New Roman" w:cs="Times New Roman"/>
          <w:sz w:val="24"/>
          <w:szCs w:val="24"/>
          <w:lang w:val="en-US"/>
        </w:rPr>
        <w:t xml:space="preserve"> the sea is not so rough</w:t>
      </w:r>
      <w:r w:rsidR="00512ECF" w:rsidRPr="0024385C">
        <w:rPr>
          <w:rFonts w:ascii="Times New Roman" w:hAnsi="Times New Roman" w:cs="Times New Roman"/>
          <w:sz w:val="24"/>
          <w:szCs w:val="24"/>
          <w:lang w:val="en-US"/>
        </w:rPr>
        <w:t xml:space="preserve"> if not the villages are already gone</w:t>
      </w:r>
    </w:p>
    <w:p w14:paraId="41D0B730" w14:textId="77777777" w:rsidR="00AB29C9" w:rsidRPr="0024385C" w:rsidRDefault="00512EC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My next question is related to that answer; don’t you be afraid of that situation of seashore getting nearer, so that one day will you shift to another place? For example, there will be 2 or 3 </w:t>
      </w:r>
      <w:r w:rsidR="00277AA5" w:rsidRPr="0024385C">
        <w:rPr>
          <w:rFonts w:ascii="Times New Roman" w:hAnsi="Times New Roman" w:cs="Times New Roman"/>
          <w:sz w:val="24"/>
          <w:szCs w:val="24"/>
          <w:lang w:val="en-US"/>
        </w:rPr>
        <w:t xml:space="preserve">successive </w:t>
      </w:r>
      <w:proofErr w:type="gramStart"/>
      <w:r w:rsidRPr="0024385C">
        <w:rPr>
          <w:rFonts w:ascii="Times New Roman" w:hAnsi="Times New Roman" w:cs="Times New Roman"/>
          <w:sz w:val="24"/>
          <w:szCs w:val="24"/>
          <w:lang w:val="en-US"/>
        </w:rPr>
        <w:t>cyclone</w:t>
      </w:r>
      <w:proofErr w:type="gramEnd"/>
      <w:r w:rsidR="00631F3D" w:rsidRPr="0024385C">
        <w:rPr>
          <w:rFonts w:ascii="Times New Roman" w:hAnsi="Times New Roman" w:cs="Times New Roman"/>
          <w:sz w:val="24"/>
          <w:szCs w:val="24"/>
          <w:lang w:val="en-US"/>
        </w:rPr>
        <w:t xml:space="preserve"> in two years</w:t>
      </w:r>
      <w:r w:rsidRPr="0024385C">
        <w:rPr>
          <w:rFonts w:ascii="Times New Roman" w:hAnsi="Times New Roman" w:cs="Times New Roman"/>
          <w:sz w:val="24"/>
          <w:szCs w:val="24"/>
          <w:lang w:val="en-US"/>
        </w:rPr>
        <w:t xml:space="preserve"> and it will overwhelm</w:t>
      </w:r>
      <w:r w:rsidR="000D3036" w:rsidRPr="0024385C">
        <w:rPr>
          <w:rFonts w:ascii="Times New Roman" w:hAnsi="Times New Roman" w:cs="Times New Roman"/>
          <w:sz w:val="24"/>
          <w:szCs w:val="24"/>
          <w:lang w:val="en-US"/>
        </w:rPr>
        <w:t xml:space="preserve"> the village, how</w:t>
      </w:r>
      <w:r w:rsidR="00631F3D" w:rsidRPr="0024385C">
        <w:rPr>
          <w:rFonts w:ascii="Times New Roman" w:hAnsi="Times New Roman" w:cs="Times New Roman"/>
          <w:sz w:val="24"/>
          <w:szCs w:val="24"/>
          <w:lang w:val="en-US"/>
        </w:rPr>
        <w:t xml:space="preserve"> do you think about that?</w:t>
      </w:r>
    </w:p>
    <w:p w14:paraId="7F1084B2" w14:textId="77777777" w:rsidR="00000317" w:rsidRPr="0024385C" w:rsidRDefault="00AB29C9">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lastRenderedPageBreak/>
        <w:t>Woman</w:t>
      </w:r>
      <w:r w:rsidRPr="0024385C">
        <w:rPr>
          <w:rFonts w:ascii="Times New Roman" w:hAnsi="Times New Roman" w:cs="Times New Roman"/>
          <w:sz w:val="24"/>
          <w:szCs w:val="24"/>
          <w:lang w:val="en-US"/>
        </w:rPr>
        <w:t xml:space="preserve">: The village </w:t>
      </w:r>
      <w:r w:rsidR="00277AA5" w:rsidRPr="0024385C">
        <w:rPr>
          <w:rFonts w:ascii="Times New Roman" w:hAnsi="Times New Roman" w:cs="Times New Roman"/>
          <w:sz w:val="24"/>
          <w:szCs w:val="24"/>
          <w:lang w:val="en-US"/>
        </w:rPr>
        <w:t xml:space="preserve">is </w:t>
      </w:r>
      <w:proofErr w:type="spellStart"/>
      <w:r w:rsidR="00C2347F" w:rsidRPr="0024385C">
        <w:rPr>
          <w:rFonts w:ascii="Times New Roman" w:hAnsi="Times New Roman" w:cs="Times New Roman"/>
          <w:sz w:val="24"/>
          <w:szCs w:val="24"/>
          <w:lang w:val="en-US"/>
        </w:rPr>
        <w:t>slowling</w:t>
      </w:r>
      <w:proofErr w:type="spellEnd"/>
      <w:r w:rsidR="00C2347F" w:rsidRPr="0024385C">
        <w:rPr>
          <w:rFonts w:ascii="Times New Roman" w:hAnsi="Times New Roman" w:cs="Times New Roman"/>
          <w:sz w:val="24"/>
          <w:szCs w:val="24"/>
          <w:lang w:val="en-US"/>
        </w:rPr>
        <w:t xml:space="preserve"> moving</w:t>
      </w:r>
      <w:r w:rsidR="00277AA5" w:rsidRPr="0024385C">
        <w:rPr>
          <w:rFonts w:ascii="Times New Roman" w:hAnsi="Times New Roman" w:cs="Times New Roman"/>
          <w:sz w:val="24"/>
          <w:szCs w:val="24"/>
          <w:lang w:val="en-US"/>
        </w:rPr>
        <w:t xml:space="preserve"> </w:t>
      </w:r>
      <w:r w:rsidR="00000317" w:rsidRPr="0024385C">
        <w:rPr>
          <w:rFonts w:ascii="Times New Roman" w:hAnsi="Times New Roman" w:cs="Times New Roman"/>
          <w:sz w:val="24"/>
          <w:szCs w:val="24"/>
          <w:lang w:val="en-US"/>
        </w:rPr>
        <w:t xml:space="preserve">to the north </w:t>
      </w:r>
      <w:r w:rsidR="00000317" w:rsidRPr="0070752B">
        <w:rPr>
          <w:rFonts w:ascii="Times New Roman" w:hAnsi="Times New Roman" w:cs="Times New Roman"/>
          <w:sz w:val="24"/>
          <w:szCs w:val="24"/>
          <w:lang w:val="en-US"/>
        </w:rPr>
        <w:t>Man</w:t>
      </w:r>
      <w:r w:rsidR="00000317" w:rsidRPr="0024385C">
        <w:rPr>
          <w:rFonts w:ascii="Times New Roman" w:hAnsi="Times New Roman" w:cs="Times New Roman"/>
          <w:sz w:val="24"/>
          <w:szCs w:val="24"/>
          <w:lang w:val="en-US"/>
        </w:rPr>
        <w:t xml:space="preserve">: That north section is far from the sea and still safe </w:t>
      </w:r>
    </w:p>
    <w:p w14:paraId="37BF8CB6" w14:textId="77777777" w:rsidR="003D036F" w:rsidRPr="0024385C" w:rsidRDefault="003D036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70752B">
        <w:rPr>
          <w:rFonts w:ascii="Times New Roman" w:hAnsi="Times New Roman" w:cs="Times New Roman"/>
          <w:sz w:val="24"/>
          <w:szCs w:val="24"/>
          <w:lang w:val="en-US"/>
        </w:rPr>
        <w:t>:</w:t>
      </w:r>
      <w:r w:rsidRPr="0024385C">
        <w:rPr>
          <w:rFonts w:ascii="Times New Roman" w:hAnsi="Times New Roman" w:cs="Times New Roman"/>
          <w:sz w:val="24"/>
          <w:szCs w:val="24"/>
          <w:lang w:val="en-US"/>
        </w:rPr>
        <w:t xml:space="preserve"> The village gets into the center </w:t>
      </w:r>
    </w:p>
    <w:p w14:paraId="4A85F942" w14:textId="77777777" w:rsidR="003D036F" w:rsidRPr="0024385C" w:rsidRDefault="003D036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Here we have just few villages but to the north we have many</w:t>
      </w:r>
    </w:p>
    <w:p w14:paraId="10B83C56" w14:textId="77777777" w:rsidR="00FF5097" w:rsidRPr="0024385C" w:rsidRDefault="003D036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w:t>
      </w:r>
      <w:r w:rsidR="002F2781" w:rsidRPr="0024385C">
        <w:rPr>
          <w:rFonts w:ascii="Times New Roman" w:hAnsi="Times New Roman" w:cs="Times New Roman"/>
          <w:sz w:val="24"/>
          <w:szCs w:val="24"/>
          <w:lang w:val="en-US"/>
        </w:rPr>
        <w:t xml:space="preserve">Well, </w:t>
      </w:r>
      <w:r w:rsidR="00C34C28" w:rsidRPr="0024385C">
        <w:rPr>
          <w:rFonts w:ascii="Times New Roman" w:hAnsi="Times New Roman" w:cs="Times New Roman"/>
          <w:sz w:val="24"/>
          <w:szCs w:val="24"/>
          <w:lang w:val="en-US"/>
        </w:rPr>
        <w:t xml:space="preserve">in general </w:t>
      </w:r>
      <w:r w:rsidR="002F2781" w:rsidRPr="0024385C">
        <w:rPr>
          <w:rFonts w:ascii="Times New Roman" w:hAnsi="Times New Roman" w:cs="Times New Roman"/>
          <w:sz w:val="24"/>
          <w:szCs w:val="24"/>
          <w:lang w:val="en-US"/>
        </w:rPr>
        <w:t xml:space="preserve">people may have different opinion of </w:t>
      </w:r>
      <w:r w:rsidR="00A4305D" w:rsidRPr="0024385C">
        <w:rPr>
          <w:rFonts w:ascii="Times New Roman" w:hAnsi="Times New Roman" w:cs="Times New Roman"/>
          <w:sz w:val="24"/>
          <w:szCs w:val="24"/>
          <w:lang w:val="en-US"/>
        </w:rPr>
        <w:t>th</w:t>
      </w:r>
      <w:r w:rsidR="00815178" w:rsidRPr="0024385C">
        <w:rPr>
          <w:rFonts w:ascii="Times New Roman" w:hAnsi="Times New Roman" w:cs="Times New Roman"/>
          <w:sz w:val="24"/>
          <w:szCs w:val="24"/>
          <w:lang w:val="en-US"/>
        </w:rPr>
        <w:t xml:space="preserve">is observation </w:t>
      </w:r>
      <w:r w:rsidR="002F2781" w:rsidRPr="0024385C">
        <w:rPr>
          <w:rFonts w:ascii="Times New Roman" w:hAnsi="Times New Roman" w:cs="Times New Roman"/>
          <w:sz w:val="24"/>
          <w:szCs w:val="24"/>
          <w:lang w:val="en-US"/>
        </w:rPr>
        <w:t>as here we have young and old</w:t>
      </w:r>
      <w:r w:rsidR="00A4305D" w:rsidRPr="0024385C">
        <w:rPr>
          <w:rFonts w:ascii="Times New Roman" w:hAnsi="Times New Roman" w:cs="Times New Roman"/>
          <w:sz w:val="24"/>
          <w:szCs w:val="24"/>
          <w:lang w:val="en-US"/>
        </w:rPr>
        <w:t>. Let’s consider the time you’</w:t>
      </w:r>
      <w:r w:rsidR="00FF5097" w:rsidRPr="0024385C">
        <w:rPr>
          <w:rFonts w:ascii="Times New Roman" w:hAnsi="Times New Roman" w:cs="Times New Roman"/>
          <w:sz w:val="24"/>
          <w:szCs w:val="24"/>
          <w:lang w:val="en-US"/>
        </w:rPr>
        <w:t>re aware of life and let’s suppose that the natural species was 100% so my question is how many percent remains now as far as you noticed?</w:t>
      </w:r>
    </w:p>
    <w:p w14:paraId="06EF5D2D" w14:textId="77777777" w:rsidR="00FF5097" w:rsidRPr="0024385C" w:rsidRDefault="00FF5097">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We may have different responses because; young and </w:t>
      </w:r>
      <w:r w:rsidR="00815178" w:rsidRPr="0024385C">
        <w:rPr>
          <w:rFonts w:ascii="Times New Roman" w:hAnsi="Times New Roman" w:cs="Times New Roman"/>
          <w:sz w:val="24"/>
          <w:szCs w:val="24"/>
          <w:lang w:val="en-US"/>
        </w:rPr>
        <w:t xml:space="preserve">those who lived long time </w:t>
      </w:r>
      <w:r w:rsidRPr="0024385C">
        <w:rPr>
          <w:rFonts w:ascii="Times New Roman" w:hAnsi="Times New Roman" w:cs="Times New Roman"/>
          <w:sz w:val="24"/>
          <w:szCs w:val="24"/>
          <w:lang w:val="en-US"/>
        </w:rPr>
        <w:t>do not have the same view. Could you share your answer about that, before it was 100% and now how many?</w:t>
      </w:r>
    </w:p>
    <w:p w14:paraId="27D64816" w14:textId="77777777" w:rsidR="00FF5097" w:rsidRPr="0024385C" w:rsidRDefault="00FF509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00815178" w:rsidRPr="0024385C">
        <w:rPr>
          <w:rFonts w:ascii="Times New Roman" w:hAnsi="Times New Roman" w:cs="Times New Roman"/>
          <w:sz w:val="24"/>
          <w:szCs w:val="24"/>
          <w:lang w:val="en-US"/>
        </w:rPr>
        <w:t>: In my opinion, 3</w:t>
      </w:r>
      <w:r w:rsidRPr="0024385C">
        <w:rPr>
          <w:rFonts w:ascii="Times New Roman" w:hAnsi="Times New Roman" w:cs="Times New Roman"/>
          <w:sz w:val="24"/>
          <w:szCs w:val="24"/>
          <w:lang w:val="en-US"/>
        </w:rPr>
        <w:t xml:space="preserve">0% left </w:t>
      </w:r>
    </w:p>
    <w:p w14:paraId="62984B6F" w14:textId="77777777" w:rsidR="00815178" w:rsidRPr="0024385C" w:rsidRDefault="0081517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Or 40%</w:t>
      </w:r>
    </w:p>
    <w:p w14:paraId="0792BA31" w14:textId="77777777" w:rsidR="00815178" w:rsidRPr="0024385C" w:rsidRDefault="00815178">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What’s your response young boy/girl?</w:t>
      </w:r>
    </w:p>
    <w:p w14:paraId="22FDAD9D" w14:textId="77777777" w:rsidR="00815178" w:rsidRPr="0024385C" w:rsidRDefault="0081517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Young boy</w:t>
      </w:r>
      <w:r w:rsidRPr="0024385C">
        <w:rPr>
          <w:rFonts w:ascii="Times New Roman" w:hAnsi="Times New Roman" w:cs="Times New Roman"/>
          <w:sz w:val="24"/>
          <w:szCs w:val="24"/>
          <w:lang w:val="en-US"/>
        </w:rPr>
        <w:t>: Same as they said</w:t>
      </w:r>
    </w:p>
    <w:p w14:paraId="78FA2245" w14:textId="77777777" w:rsidR="00815178" w:rsidRPr="0024385C" w:rsidRDefault="0081517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Young boy</w:t>
      </w:r>
      <w:r w:rsidRPr="0024385C">
        <w:rPr>
          <w:rFonts w:ascii="Times New Roman" w:hAnsi="Times New Roman" w:cs="Times New Roman"/>
          <w:sz w:val="24"/>
          <w:szCs w:val="24"/>
          <w:lang w:val="en-US"/>
        </w:rPr>
        <w:t xml:space="preserve">: What is for sure is </w:t>
      </w:r>
      <w:r w:rsidR="00183944" w:rsidRPr="0024385C">
        <w:rPr>
          <w:rFonts w:ascii="Times New Roman" w:hAnsi="Times New Roman" w:cs="Times New Roman"/>
          <w:sz w:val="24"/>
          <w:szCs w:val="24"/>
          <w:lang w:val="en-US"/>
        </w:rPr>
        <w:t>the natural elements here do</w:t>
      </w:r>
      <w:r w:rsidR="00C34C28" w:rsidRPr="0024385C">
        <w:rPr>
          <w:rFonts w:ascii="Times New Roman" w:hAnsi="Times New Roman" w:cs="Times New Roman"/>
          <w:sz w:val="24"/>
          <w:szCs w:val="24"/>
          <w:lang w:val="en-US"/>
        </w:rPr>
        <w:t xml:space="preserve"> not cover the 50% anymore, it’s below that number.</w:t>
      </w:r>
    </w:p>
    <w:p w14:paraId="2F01A0C9" w14:textId="77777777" w:rsidR="008662BC" w:rsidRPr="0024385C" w:rsidRDefault="008662BC">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Let’s say comparing with the time you are aware of those natural </w:t>
      </w:r>
      <w:proofErr w:type="gramStart"/>
      <w:r w:rsidRPr="0024385C">
        <w:rPr>
          <w:rFonts w:ascii="Times New Roman" w:hAnsi="Times New Roman" w:cs="Times New Roman"/>
          <w:sz w:val="24"/>
          <w:szCs w:val="24"/>
          <w:lang w:val="en-US"/>
        </w:rPr>
        <w:t>elements,</w:t>
      </w:r>
      <w:proofErr w:type="gramEnd"/>
      <w:r w:rsidRPr="0024385C">
        <w:rPr>
          <w:rFonts w:ascii="Times New Roman" w:hAnsi="Times New Roman" w:cs="Times New Roman"/>
          <w:sz w:val="24"/>
          <w:szCs w:val="24"/>
          <w:lang w:val="en-US"/>
        </w:rPr>
        <w:t xml:space="preserve"> how many percent remains now then?</w:t>
      </w:r>
    </w:p>
    <w:p w14:paraId="6C821243" w14:textId="77777777" w:rsidR="008662BC" w:rsidRPr="0024385C" w:rsidRDefault="008662BC">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Young boy</w:t>
      </w:r>
      <w:r w:rsidRPr="0024385C">
        <w:rPr>
          <w:rFonts w:ascii="Times New Roman" w:hAnsi="Times New Roman" w:cs="Times New Roman"/>
          <w:sz w:val="24"/>
          <w:szCs w:val="24"/>
          <w:lang w:val="en-US"/>
        </w:rPr>
        <w:t xml:space="preserve">: Well, even when I was aware of it, it was not 50% </w:t>
      </w:r>
    </w:p>
    <w:p w14:paraId="55038CF9" w14:textId="77777777" w:rsidR="004C03AF" w:rsidRPr="0024385C" w:rsidRDefault="004C03A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My question is, </w:t>
      </w:r>
      <w:r w:rsidR="00483FA6" w:rsidRPr="0024385C">
        <w:rPr>
          <w:rFonts w:ascii="Times New Roman" w:hAnsi="Times New Roman" w:cs="Times New Roman"/>
          <w:sz w:val="24"/>
          <w:szCs w:val="24"/>
          <w:lang w:val="en-US"/>
        </w:rPr>
        <w:t xml:space="preserve">since when have you used a latrine? </w:t>
      </w:r>
    </w:p>
    <w:p w14:paraId="04441762" w14:textId="77777777" w:rsidR="00483FA6" w:rsidRPr="0024385C" w:rsidRDefault="00483FA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long time ago</w:t>
      </w:r>
    </w:p>
    <w:p w14:paraId="4341C5CC" w14:textId="77777777" w:rsidR="00483FA6" w:rsidRPr="0024385C" w:rsidRDefault="00483FA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10 years ago, </w:t>
      </w:r>
      <w:r w:rsidR="00000C37" w:rsidRPr="0024385C">
        <w:rPr>
          <w:rFonts w:ascii="Times New Roman" w:hAnsi="Times New Roman" w:cs="Times New Roman"/>
          <w:sz w:val="24"/>
          <w:szCs w:val="24"/>
          <w:lang w:val="en-US"/>
        </w:rPr>
        <w:t>2</w:t>
      </w:r>
      <w:r w:rsidRPr="0024385C">
        <w:rPr>
          <w:rFonts w:ascii="Times New Roman" w:hAnsi="Times New Roman" w:cs="Times New Roman"/>
          <w:sz w:val="24"/>
          <w:szCs w:val="24"/>
          <w:lang w:val="en-US"/>
        </w:rPr>
        <w:t xml:space="preserve"> years ago or?</w:t>
      </w:r>
    </w:p>
    <w:p w14:paraId="4D4DE99E" w14:textId="77777777" w:rsidR="00000C37" w:rsidRPr="0024385C" w:rsidRDefault="00000C3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long time ago</w:t>
      </w:r>
    </w:p>
    <w:p w14:paraId="41082951" w14:textId="77777777" w:rsidR="00A77148" w:rsidRPr="0024385C" w:rsidRDefault="00A7714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here, we need someone to motivate people to use the latrine. The more they stimulate the more people use it. But if they don’t encourage the residents in using it, they </w:t>
      </w:r>
      <w:r w:rsidR="005C290B" w:rsidRPr="0024385C">
        <w:rPr>
          <w:rFonts w:ascii="Times New Roman" w:hAnsi="Times New Roman" w:cs="Times New Roman"/>
          <w:sz w:val="24"/>
          <w:szCs w:val="24"/>
          <w:lang w:val="en-US"/>
        </w:rPr>
        <w:t>w</w:t>
      </w:r>
      <w:r w:rsidRPr="0024385C">
        <w:rPr>
          <w:rFonts w:ascii="Times New Roman" w:hAnsi="Times New Roman" w:cs="Times New Roman"/>
          <w:sz w:val="24"/>
          <w:szCs w:val="24"/>
          <w:lang w:val="en-US"/>
        </w:rPr>
        <w:t>on’t</w:t>
      </w:r>
      <w:r w:rsidR="005C290B" w:rsidRPr="0024385C">
        <w:rPr>
          <w:rFonts w:ascii="Times New Roman" w:hAnsi="Times New Roman" w:cs="Times New Roman"/>
          <w:sz w:val="24"/>
          <w:szCs w:val="24"/>
          <w:lang w:val="en-US"/>
        </w:rPr>
        <w:t xml:space="preserve"> use</w:t>
      </w:r>
      <w:r w:rsidRPr="0024385C">
        <w:rPr>
          <w:rFonts w:ascii="Times New Roman" w:hAnsi="Times New Roman" w:cs="Times New Roman"/>
          <w:sz w:val="24"/>
          <w:szCs w:val="24"/>
          <w:lang w:val="en-US"/>
        </w:rPr>
        <w:t>.</w:t>
      </w:r>
    </w:p>
    <w:p w14:paraId="7125D6DF" w14:textId="77777777" w:rsidR="00000C37" w:rsidRPr="0024385C" w:rsidRDefault="00000C3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lastRenderedPageBreak/>
        <w:t>Ravaka</w:t>
      </w:r>
      <w:proofErr w:type="spellEnd"/>
      <w:r w:rsidRPr="0024385C">
        <w:rPr>
          <w:rFonts w:ascii="Times New Roman" w:hAnsi="Times New Roman" w:cs="Times New Roman"/>
          <w:sz w:val="24"/>
          <w:szCs w:val="24"/>
          <w:lang w:val="en-US"/>
        </w:rPr>
        <w:t>: When was the first encouragement?</w:t>
      </w:r>
    </w:p>
    <w:p w14:paraId="53B13008" w14:textId="77777777" w:rsidR="00000C37" w:rsidRPr="0024385C" w:rsidRDefault="00000C3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I think it was 4 or 5 years ago. When there were no people who motivate us</w:t>
      </w:r>
      <w:r w:rsidR="000F1EE3" w:rsidRPr="0024385C">
        <w:rPr>
          <w:rFonts w:ascii="Times New Roman" w:hAnsi="Times New Roman" w:cs="Times New Roman"/>
          <w:sz w:val="24"/>
          <w:szCs w:val="24"/>
          <w:lang w:val="en-US"/>
        </w:rPr>
        <w:t>...</w:t>
      </w:r>
    </w:p>
    <w:p w14:paraId="4F8C8908" w14:textId="77777777" w:rsidR="00000C37" w:rsidRPr="0024385C" w:rsidRDefault="00000C3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No </w:t>
      </w:r>
      <w:proofErr w:type="spellStart"/>
      <w:r w:rsidRPr="0024385C">
        <w:rPr>
          <w:rFonts w:ascii="Times New Roman" w:hAnsi="Times New Roman" w:cs="Times New Roman"/>
          <w:sz w:val="24"/>
          <w:szCs w:val="24"/>
          <w:lang w:val="en-US"/>
        </w:rPr>
        <w:t>latering</w:t>
      </w:r>
      <w:proofErr w:type="spellEnd"/>
      <w:r w:rsidRPr="0024385C">
        <w:rPr>
          <w:rFonts w:ascii="Times New Roman" w:hAnsi="Times New Roman" w:cs="Times New Roman"/>
          <w:sz w:val="24"/>
          <w:szCs w:val="24"/>
          <w:lang w:val="en-US"/>
        </w:rPr>
        <w:t>?</w:t>
      </w:r>
    </w:p>
    <w:p w14:paraId="5D71E7D9" w14:textId="77777777" w:rsidR="00000C37" w:rsidRPr="0024385C" w:rsidRDefault="00000C3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There is but…</w:t>
      </w:r>
    </w:p>
    <w:p w14:paraId="75D857E8" w14:textId="77777777" w:rsidR="00000C37" w:rsidRPr="0024385C" w:rsidRDefault="00000C3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Do you have it in each household or?</w:t>
      </w:r>
    </w:p>
    <w:p w14:paraId="07B14497" w14:textId="77777777" w:rsidR="00000C37" w:rsidRPr="0024385C" w:rsidRDefault="00000C3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Yes, and the more there wer</w:t>
      </w:r>
      <w:r w:rsidR="0034029A" w:rsidRPr="0024385C">
        <w:rPr>
          <w:rFonts w:ascii="Times New Roman" w:hAnsi="Times New Roman" w:cs="Times New Roman"/>
          <w:sz w:val="24"/>
          <w:szCs w:val="24"/>
          <w:lang w:val="en-US"/>
        </w:rPr>
        <w:t>e people who motivate, the more it becomes many.</w:t>
      </w:r>
    </w:p>
    <w:p w14:paraId="36A0F826" w14:textId="77777777" w:rsidR="0034029A" w:rsidRPr="0024385C" w:rsidRDefault="0034029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w:t>
      </w:r>
      <w:r w:rsidR="00D339C6" w:rsidRPr="0024385C">
        <w:rPr>
          <w:rFonts w:ascii="Times New Roman" w:hAnsi="Times New Roman" w:cs="Times New Roman"/>
          <w:sz w:val="24"/>
          <w:szCs w:val="24"/>
          <w:lang w:val="en-US"/>
        </w:rPr>
        <w:t xml:space="preserve"> I think the time they didn’t motivate us is around 3%. They motivate us regularly.</w:t>
      </w:r>
    </w:p>
    <w:p w14:paraId="585C927C" w14:textId="77777777" w:rsidR="00D339C6" w:rsidRPr="0024385C" w:rsidRDefault="00D339C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Concerning the </w:t>
      </w:r>
      <w:proofErr w:type="spellStart"/>
      <w:r w:rsidRPr="0024385C">
        <w:rPr>
          <w:rFonts w:ascii="Times New Roman" w:hAnsi="Times New Roman" w:cs="Times New Roman"/>
          <w:sz w:val="24"/>
          <w:szCs w:val="24"/>
          <w:lang w:val="en-US"/>
        </w:rPr>
        <w:t>Pangalane</w:t>
      </w:r>
      <w:proofErr w:type="spellEnd"/>
      <w:r w:rsidRPr="0024385C">
        <w:rPr>
          <w:rFonts w:ascii="Times New Roman" w:hAnsi="Times New Roman" w:cs="Times New Roman"/>
          <w:sz w:val="24"/>
          <w:szCs w:val="24"/>
          <w:lang w:val="en-US"/>
        </w:rPr>
        <w:t xml:space="preserve"> river which </w:t>
      </w:r>
      <w:r w:rsidR="000F1EE3" w:rsidRPr="0024385C">
        <w:rPr>
          <w:rFonts w:ascii="Times New Roman" w:hAnsi="Times New Roman" w:cs="Times New Roman"/>
          <w:sz w:val="24"/>
          <w:szCs w:val="24"/>
          <w:lang w:val="en-US"/>
        </w:rPr>
        <w:t xml:space="preserve">is </w:t>
      </w:r>
      <w:r w:rsidRPr="0024385C">
        <w:rPr>
          <w:rFonts w:ascii="Times New Roman" w:hAnsi="Times New Roman" w:cs="Times New Roman"/>
          <w:sz w:val="24"/>
          <w:szCs w:val="24"/>
          <w:lang w:val="en-US"/>
        </w:rPr>
        <w:t xml:space="preserve">not used for </w:t>
      </w:r>
      <w:r w:rsidR="000F1EE3" w:rsidRPr="0024385C">
        <w:rPr>
          <w:rFonts w:ascii="Times New Roman" w:hAnsi="Times New Roman" w:cs="Times New Roman"/>
          <w:sz w:val="24"/>
          <w:szCs w:val="24"/>
          <w:lang w:val="en-US"/>
        </w:rPr>
        <w:t xml:space="preserve">merchandise </w:t>
      </w:r>
      <w:r w:rsidRPr="0024385C">
        <w:rPr>
          <w:rFonts w:ascii="Times New Roman" w:hAnsi="Times New Roman" w:cs="Times New Roman"/>
          <w:sz w:val="24"/>
          <w:szCs w:val="24"/>
          <w:lang w:val="en-US"/>
        </w:rPr>
        <w:t>transport</w:t>
      </w:r>
      <w:r w:rsidR="000F1EE3" w:rsidRPr="0024385C">
        <w:rPr>
          <w:rFonts w:ascii="Times New Roman" w:hAnsi="Times New Roman" w:cs="Times New Roman"/>
          <w:sz w:val="24"/>
          <w:szCs w:val="24"/>
          <w:lang w:val="en-US"/>
        </w:rPr>
        <w:t>ation</w:t>
      </w:r>
      <w:r w:rsidRPr="0024385C">
        <w:rPr>
          <w:rFonts w:ascii="Times New Roman" w:hAnsi="Times New Roman" w:cs="Times New Roman"/>
          <w:sz w:val="24"/>
          <w:szCs w:val="24"/>
          <w:lang w:val="en-US"/>
        </w:rPr>
        <w:t xml:space="preserve"> anymore, </w:t>
      </w:r>
      <w:r w:rsidR="000F1EE3" w:rsidRPr="0024385C">
        <w:rPr>
          <w:rFonts w:ascii="Times New Roman" w:hAnsi="Times New Roman" w:cs="Times New Roman"/>
          <w:sz w:val="24"/>
          <w:szCs w:val="24"/>
          <w:lang w:val="en-US"/>
        </w:rPr>
        <w:t>since when</w:t>
      </w:r>
      <w:r w:rsidR="00221F8B" w:rsidRPr="0024385C">
        <w:rPr>
          <w:rFonts w:ascii="Times New Roman" w:hAnsi="Times New Roman" w:cs="Times New Roman"/>
          <w:sz w:val="24"/>
          <w:szCs w:val="24"/>
          <w:lang w:val="en-US"/>
        </w:rPr>
        <w:t>? And when was this way uncluttered</w:t>
      </w:r>
      <w:r w:rsidRPr="0024385C">
        <w:rPr>
          <w:rFonts w:ascii="Times New Roman" w:hAnsi="Times New Roman" w:cs="Times New Roman"/>
          <w:sz w:val="24"/>
          <w:szCs w:val="24"/>
          <w:lang w:val="en-US"/>
        </w:rPr>
        <w:t>?</w:t>
      </w:r>
    </w:p>
    <w:p w14:paraId="726C803A" w14:textId="77777777" w:rsidR="00D339C6" w:rsidRPr="0024385C" w:rsidRDefault="00D339C6">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Women:</w:t>
      </w:r>
      <w:r w:rsidRPr="0024385C">
        <w:rPr>
          <w:rFonts w:ascii="Times New Roman" w:hAnsi="Times New Roman" w:cs="Times New Roman"/>
          <w:sz w:val="24"/>
          <w:szCs w:val="24"/>
          <w:lang w:val="en-US"/>
        </w:rPr>
        <w:t xml:space="preserve"> Since when there was a barrier</w:t>
      </w:r>
    </w:p>
    <w:p w14:paraId="47802176" w14:textId="77777777" w:rsidR="00D339C6" w:rsidRPr="0024385C" w:rsidRDefault="00D339C6">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w:t>
      </w:r>
      <w:r w:rsidR="00221F8B" w:rsidRPr="0024385C">
        <w:rPr>
          <w:rFonts w:ascii="Times New Roman" w:hAnsi="Times New Roman" w:cs="Times New Roman"/>
          <w:sz w:val="24"/>
          <w:szCs w:val="24"/>
          <w:lang w:val="en-US"/>
        </w:rPr>
        <w:t>a</w:t>
      </w:r>
      <w:proofErr w:type="spellEnd"/>
      <w:r w:rsidR="00221F8B" w:rsidRPr="0024385C">
        <w:rPr>
          <w:rFonts w:ascii="Times New Roman" w:hAnsi="Times New Roman" w:cs="Times New Roman"/>
          <w:sz w:val="24"/>
          <w:szCs w:val="24"/>
          <w:lang w:val="en-US"/>
        </w:rPr>
        <w:t>: in 2001 -2002, no more transport?</w:t>
      </w:r>
    </w:p>
    <w:p w14:paraId="19909764" w14:textId="77777777" w:rsidR="00221F8B" w:rsidRPr="0024385C" w:rsidRDefault="00221F8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Yes</w:t>
      </w:r>
    </w:p>
    <w:p w14:paraId="5B0CA3E7" w14:textId="77777777" w:rsidR="00221F8B" w:rsidRPr="0024385C" w:rsidRDefault="00221F8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My last but not the least question is, have you some disabled people here in </w:t>
      </w:r>
      <w:proofErr w:type="spellStart"/>
      <w:r w:rsidRPr="0070752B">
        <w:rPr>
          <w:rFonts w:ascii="Times New Roman" w:hAnsi="Times New Roman" w:cs="Times New Roman"/>
          <w:sz w:val="24"/>
          <w:szCs w:val="24"/>
          <w:lang w:val="en-US"/>
        </w:rPr>
        <w:t>Andovoranto</w:t>
      </w:r>
      <w:proofErr w:type="spellEnd"/>
      <w:r w:rsidRPr="0024385C">
        <w:rPr>
          <w:rFonts w:ascii="Times New Roman" w:hAnsi="Times New Roman" w:cs="Times New Roman"/>
          <w:sz w:val="24"/>
          <w:szCs w:val="24"/>
          <w:lang w:val="en-US"/>
        </w:rPr>
        <w:t xml:space="preserve">? </w:t>
      </w:r>
    </w:p>
    <w:p w14:paraId="0EF8C730" w14:textId="77777777" w:rsidR="00221F8B" w:rsidRPr="0024385C" w:rsidRDefault="00221F8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Yes</w:t>
      </w:r>
      <w:proofErr w:type="gramEnd"/>
      <w:r w:rsidRPr="0024385C">
        <w:rPr>
          <w:rFonts w:ascii="Times New Roman" w:hAnsi="Times New Roman" w:cs="Times New Roman"/>
          <w:sz w:val="24"/>
          <w:szCs w:val="24"/>
          <w:lang w:val="en-US"/>
        </w:rPr>
        <w:t xml:space="preserve"> we have</w:t>
      </w:r>
      <w:r w:rsidR="00622858" w:rsidRPr="0024385C">
        <w:rPr>
          <w:rFonts w:ascii="Times New Roman" w:hAnsi="Times New Roman" w:cs="Times New Roman"/>
          <w:sz w:val="24"/>
          <w:szCs w:val="24"/>
          <w:lang w:val="en-US"/>
        </w:rPr>
        <w:t xml:space="preserve"> many</w:t>
      </w:r>
    </w:p>
    <w:p w14:paraId="78FE2FFC" w14:textId="77777777" w:rsidR="00622858" w:rsidRPr="0024385C" w:rsidRDefault="00622858">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r w:rsidR="00062F45" w:rsidRPr="0024385C">
        <w:rPr>
          <w:rFonts w:ascii="Times New Roman" w:hAnsi="Times New Roman" w:cs="Times New Roman"/>
          <w:sz w:val="24"/>
          <w:szCs w:val="24"/>
          <w:lang w:val="en-US"/>
        </w:rPr>
        <w:t xml:space="preserve">Physical </w:t>
      </w:r>
      <w:r w:rsidRPr="0024385C">
        <w:rPr>
          <w:rFonts w:ascii="Times New Roman" w:hAnsi="Times New Roman" w:cs="Times New Roman"/>
          <w:sz w:val="24"/>
          <w:szCs w:val="24"/>
          <w:lang w:val="en-US"/>
        </w:rPr>
        <w:t>disabilities</w:t>
      </w:r>
    </w:p>
    <w:p w14:paraId="4A83D58D" w14:textId="77777777" w:rsidR="00221F8B" w:rsidRPr="0024385C" w:rsidRDefault="00221F8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So why they do not </w:t>
      </w:r>
      <w:proofErr w:type="gramStart"/>
      <w:r w:rsidRPr="0024385C">
        <w:rPr>
          <w:rFonts w:ascii="Times New Roman" w:hAnsi="Times New Roman" w:cs="Times New Roman"/>
          <w:sz w:val="24"/>
          <w:szCs w:val="24"/>
          <w:lang w:val="en-US"/>
        </w:rPr>
        <w:t>came</w:t>
      </w:r>
      <w:proofErr w:type="gramEnd"/>
      <w:r w:rsidRPr="0024385C">
        <w:rPr>
          <w:rFonts w:ascii="Times New Roman" w:hAnsi="Times New Roman" w:cs="Times New Roman"/>
          <w:sz w:val="24"/>
          <w:szCs w:val="24"/>
          <w:lang w:val="en-US"/>
        </w:rPr>
        <w:t xml:space="preserve"> at the workshop in our opinion?</w:t>
      </w:r>
    </w:p>
    <w:p w14:paraId="3EA45791" w14:textId="77777777" w:rsidR="00221F8B" w:rsidRPr="0024385C" w:rsidRDefault="00221F8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May be</w:t>
      </w:r>
      <w:proofErr w:type="gramEnd"/>
      <w:r w:rsidRPr="0024385C">
        <w:rPr>
          <w:rFonts w:ascii="Times New Roman" w:hAnsi="Times New Roman" w:cs="Times New Roman"/>
          <w:sz w:val="24"/>
          <w:szCs w:val="24"/>
          <w:lang w:val="en-US"/>
        </w:rPr>
        <w:t xml:space="preserve"> they are shy of their disabilities </w:t>
      </w:r>
    </w:p>
    <w:p w14:paraId="41C02B3E" w14:textId="77777777" w:rsidR="00221F8B" w:rsidRPr="0024385C" w:rsidRDefault="00221F8B">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Or maybe they were not aware of this workshop</w:t>
      </w:r>
    </w:p>
    <w:p w14:paraId="0447D400" w14:textId="77777777" w:rsidR="00221F8B" w:rsidRPr="0024385C" w:rsidRDefault="00221F8B">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May be</w:t>
      </w:r>
      <w:proofErr w:type="gramEnd"/>
      <w:r w:rsidRPr="0024385C">
        <w:rPr>
          <w:rFonts w:ascii="Times New Roman" w:hAnsi="Times New Roman" w:cs="Times New Roman"/>
          <w:sz w:val="24"/>
          <w:szCs w:val="24"/>
          <w:lang w:val="en-US"/>
        </w:rPr>
        <w:t xml:space="preserve"> they can’t go here</w:t>
      </w:r>
    </w:p>
    <w:p w14:paraId="529CBBBF" w14:textId="77777777" w:rsidR="00221F8B" w:rsidRPr="0024385C" w:rsidRDefault="005E407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What kind of disabilities exists here? What are their forms of disabilities?</w:t>
      </w:r>
    </w:p>
    <w:p w14:paraId="61DB6D9E" w14:textId="77777777" w:rsidR="005E4077" w:rsidRPr="0024385C" w:rsidRDefault="005E407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Impaired</w:t>
      </w:r>
      <w:r w:rsidR="00622858" w:rsidRPr="0024385C">
        <w:rPr>
          <w:rFonts w:ascii="Times New Roman" w:hAnsi="Times New Roman" w:cs="Times New Roman"/>
          <w:sz w:val="24"/>
          <w:szCs w:val="24"/>
          <w:lang w:val="en-US"/>
        </w:rPr>
        <w:t xml:space="preserve">, deaf, blind, </w:t>
      </w:r>
      <w:r w:rsidR="00062F45" w:rsidRPr="0024385C">
        <w:rPr>
          <w:rFonts w:ascii="Times New Roman" w:hAnsi="Times New Roman" w:cs="Times New Roman"/>
          <w:sz w:val="24"/>
          <w:szCs w:val="24"/>
          <w:lang w:val="en-US"/>
        </w:rPr>
        <w:t>mute person…</w:t>
      </w:r>
    </w:p>
    <w:p w14:paraId="3A09416E" w14:textId="77777777" w:rsidR="00622858" w:rsidRPr="0024385C" w:rsidRDefault="00622858">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From tomorrow, the three of us will start the household surveys. Do you think that it is pos</w:t>
      </w:r>
      <w:r w:rsidR="002F31CD" w:rsidRPr="0024385C">
        <w:rPr>
          <w:rFonts w:ascii="Times New Roman" w:hAnsi="Times New Roman" w:cs="Times New Roman"/>
          <w:sz w:val="24"/>
          <w:szCs w:val="24"/>
          <w:lang w:val="en-US"/>
        </w:rPr>
        <w:t>sible for us to meet them for questionnaires</w:t>
      </w:r>
      <w:r w:rsidR="00526122" w:rsidRPr="0024385C">
        <w:rPr>
          <w:rFonts w:ascii="Times New Roman" w:hAnsi="Times New Roman" w:cs="Times New Roman"/>
          <w:sz w:val="24"/>
          <w:szCs w:val="24"/>
          <w:lang w:val="en-US"/>
        </w:rPr>
        <w:t xml:space="preserve"> or to talk with?</w:t>
      </w:r>
    </w:p>
    <w:p w14:paraId="101FFC8B" w14:textId="77777777" w:rsidR="00526122" w:rsidRPr="0024385C" w:rsidRDefault="00526122">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lastRenderedPageBreak/>
        <w:t>Women</w:t>
      </w:r>
      <w:r w:rsidRPr="0024385C">
        <w:rPr>
          <w:rFonts w:ascii="Times New Roman" w:hAnsi="Times New Roman" w:cs="Times New Roman"/>
          <w:sz w:val="24"/>
          <w:szCs w:val="24"/>
          <w:lang w:val="en-US"/>
        </w:rPr>
        <w:t>: Yes, they can answer you very well</w:t>
      </w:r>
      <w:r w:rsidR="00484BFA" w:rsidRPr="0024385C">
        <w:rPr>
          <w:rFonts w:ascii="Times New Roman" w:hAnsi="Times New Roman" w:cs="Times New Roman"/>
          <w:sz w:val="24"/>
          <w:szCs w:val="24"/>
          <w:lang w:val="en-US"/>
        </w:rPr>
        <w:t xml:space="preserve"> if they are not speechless</w:t>
      </w:r>
    </w:p>
    <w:p w14:paraId="36282355" w14:textId="77777777" w:rsidR="00484BFA" w:rsidRPr="0024385C" w:rsidRDefault="00484BF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xml:space="preserve">: Just to add in what </w:t>
      </w: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was saying concerning that individual survey, the questions are the same as we </w:t>
      </w:r>
      <w:r w:rsidR="003440C5" w:rsidRPr="0024385C">
        <w:rPr>
          <w:rFonts w:ascii="Times New Roman" w:hAnsi="Times New Roman" w:cs="Times New Roman"/>
          <w:sz w:val="24"/>
          <w:szCs w:val="24"/>
          <w:lang w:val="en-US"/>
        </w:rPr>
        <w:t>exposed</w:t>
      </w:r>
      <w:r w:rsidRPr="0024385C">
        <w:rPr>
          <w:rFonts w:ascii="Times New Roman" w:hAnsi="Times New Roman" w:cs="Times New Roman"/>
          <w:sz w:val="24"/>
          <w:szCs w:val="24"/>
          <w:lang w:val="en-US"/>
        </w:rPr>
        <w:t xml:space="preserve"> here. The reason why we’re going to do the individual survey is, we need specific point of view. As we know, here we are </w:t>
      </w:r>
      <w:r w:rsidR="003440C5" w:rsidRPr="0024385C">
        <w:rPr>
          <w:rFonts w:ascii="Times New Roman" w:hAnsi="Times New Roman" w:cs="Times New Roman"/>
          <w:sz w:val="24"/>
          <w:szCs w:val="24"/>
          <w:lang w:val="en-US"/>
        </w:rPr>
        <w:t xml:space="preserve">many </w:t>
      </w:r>
      <w:r w:rsidRPr="0024385C">
        <w:rPr>
          <w:rFonts w:ascii="Times New Roman" w:hAnsi="Times New Roman" w:cs="Times New Roman"/>
          <w:sz w:val="24"/>
          <w:szCs w:val="24"/>
          <w:lang w:val="en-US"/>
        </w:rPr>
        <w:t>and we may influence the others, but individual responses are also essential. We want to see how individual person see our demands like we did here.</w:t>
      </w:r>
      <w:r w:rsidR="0028382E" w:rsidRPr="0024385C">
        <w:rPr>
          <w:rFonts w:ascii="Times New Roman" w:hAnsi="Times New Roman" w:cs="Times New Roman"/>
          <w:sz w:val="24"/>
          <w:szCs w:val="24"/>
          <w:lang w:val="en-US"/>
        </w:rPr>
        <w:t xml:space="preserve"> That is the reason of seeing people one by one especially those disabled</w:t>
      </w:r>
      <w:r w:rsidR="00CC2EFF" w:rsidRPr="0024385C">
        <w:rPr>
          <w:rFonts w:ascii="Times New Roman" w:hAnsi="Times New Roman" w:cs="Times New Roman"/>
          <w:sz w:val="24"/>
          <w:szCs w:val="24"/>
          <w:lang w:val="en-US"/>
        </w:rPr>
        <w:t xml:space="preserve"> ones</w:t>
      </w:r>
      <w:r w:rsidR="0028382E" w:rsidRPr="0024385C">
        <w:rPr>
          <w:rFonts w:ascii="Times New Roman" w:hAnsi="Times New Roman" w:cs="Times New Roman"/>
          <w:sz w:val="24"/>
          <w:szCs w:val="24"/>
          <w:lang w:val="en-US"/>
        </w:rPr>
        <w:t>.</w:t>
      </w:r>
      <w:r w:rsidR="000E7D39" w:rsidRPr="0024385C">
        <w:rPr>
          <w:rFonts w:ascii="Times New Roman" w:hAnsi="Times New Roman" w:cs="Times New Roman"/>
          <w:sz w:val="24"/>
          <w:szCs w:val="24"/>
          <w:lang w:val="en-US"/>
        </w:rPr>
        <w:t xml:space="preserve"> We cannot </w:t>
      </w:r>
      <w:r w:rsidR="0050737A" w:rsidRPr="0024385C">
        <w:rPr>
          <w:rFonts w:ascii="Times New Roman" w:hAnsi="Times New Roman" w:cs="Times New Roman"/>
          <w:sz w:val="24"/>
          <w:szCs w:val="24"/>
          <w:lang w:val="en-US"/>
        </w:rPr>
        <w:t xml:space="preserve">marginalize them, they are part of people here, that is the reason their opinions about the importance of natural elements </w:t>
      </w:r>
      <w:r w:rsidR="000E7D39" w:rsidRPr="0024385C">
        <w:rPr>
          <w:rFonts w:ascii="Times New Roman" w:hAnsi="Times New Roman" w:cs="Times New Roman"/>
          <w:sz w:val="24"/>
          <w:szCs w:val="24"/>
          <w:lang w:val="en-US"/>
        </w:rPr>
        <w:t>count on us.</w:t>
      </w:r>
      <w:r w:rsidRPr="0024385C">
        <w:rPr>
          <w:rFonts w:ascii="Times New Roman" w:hAnsi="Times New Roman" w:cs="Times New Roman"/>
          <w:sz w:val="24"/>
          <w:szCs w:val="24"/>
          <w:lang w:val="en-US"/>
        </w:rPr>
        <w:t xml:space="preserve">  </w:t>
      </w:r>
    </w:p>
    <w:p w14:paraId="3CE04E9E" w14:textId="77777777" w:rsidR="0050737A" w:rsidRPr="0024385C" w:rsidRDefault="0050737A">
      <w:pPr>
        <w:spacing w:line="360" w:lineRule="auto"/>
        <w:jc w:val="both"/>
        <w:rPr>
          <w:rFonts w:ascii="Times New Roman" w:hAnsi="Times New Roman" w:cs="Times New Roman"/>
          <w:sz w:val="24"/>
          <w:szCs w:val="24"/>
          <w:lang w:val="en-US"/>
        </w:rPr>
      </w:pPr>
      <w:proofErr w:type="gramStart"/>
      <w:r w:rsidRPr="0024385C">
        <w:rPr>
          <w:rFonts w:ascii="Times New Roman" w:hAnsi="Times New Roman" w:cs="Times New Roman"/>
          <w:sz w:val="24"/>
          <w:szCs w:val="24"/>
          <w:lang w:val="en-US"/>
        </w:rPr>
        <w:t>So</w:t>
      </w:r>
      <w:proofErr w:type="gramEnd"/>
      <w:r w:rsidRPr="0024385C">
        <w:rPr>
          <w:rFonts w:ascii="Times New Roman" w:hAnsi="Times New Roman" w:cs="Times New Roman"/>
          <w:sz w:val="24"/>
          <w:szCs w:val="24"/>
          <w:lang w:val="en-US"/>
        </w:rPr>
        <w:t xml:space="preserve"> do you think, they could help us in answering questions?</w:t>
      </w:r>
    </w:p>
    <w:p w14:paraId="0434DBF8" w14:textId="77777777" w:rsidR="0050737A" w:rsidRPr="0024385C" w:rsidRDefault="0050737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May be there are questions they cannot reply especially the </w:t>
      </w:r>
      <w:r w:rsidR="00B078DD" w:rsidRPr="0024385C">
        <w:rPr>
          <w:rFonts w:ascii="Times New Roman" w:hAnsi="Times New Roman" w:cs="Times New Roman"/>
          <w:sz w:val="24"/>
          <w:szCs w:val="24"/>
          <w:lang w:val="en-US"/>
        </w:rPr>
        <w:t>mute people</w:t>
      </w:r>
    </w:p>
    <w:p w14:paraId="7AE76107" w14:textId="77777777" w:rsidR="0050737A" w:rsidRPr="0024385C" w:rsidRDefault="0050737A">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xml:space="preserve">: I think we won’t ask the </w:t>
      </w:r>
      <w:r w:rsidR="001D20A9" w:rsidRPr="0024385C">
        <w:rPr>
          <w:rFonts w:ascii="Times New Roman" w:hAnsi="Times New Roman" w:cs="Times New Roman"/>
          <w:sz w:val="24"/>
          <w:szCs w:val="24"/>
          <w:lang w:val="en-US"/>
        </w:rPr>
        <w:t xml:space="preserve">mute </w:t>
      </w:r>
      <w:proofErr w:type="gramStart"/>
      <w:r w:rsidR="001D20A9" w:rsidRPr="0024385C">
        <w:rPr>
          <w:rFonts w:ascii="Times New Roman" w:hAnsi="Times New Roman" w:cs="Times New Roman"/>
          <w:sz w:val="24"/>
          <w:szCs w:val="24"/>
          <w:lang w:val="en-US"/>
        </w:rPr>
        <w:t xml:space="preserve">people </w:t>
      </w:r>
      <w:r w:rsidRPr="0024385C">
        <w:rPr>
          <w:rFonts w:ascii="Times New Roman" w:hAnsi="Times New Roman" w:cs="Times New Roman"/>
          <w:sz w:val="24"/>
          <w:szCs w:val="24"/>
          <w:lang w:val="en-US"/>
        </w:rPr>
        <w:t xml:space="preserve"> but</w:t>
      </w:r>
      <w:proofErr w:type="gramEnd"/>
      <w:r w:rsidRPr="0024385C">
        <w:rPr>
          <w:rFonts w:ascii="Times New Roman" w:hAnsi="Times New Roman" w:cs="Times New Roman"/>
          <w:sz w:val="24"/>
          <w:szCs w:val="24"/>
          <w:lang w:val="en-US"/>
        </w:rPr>
        <w:t xml:space="preserve"> the impaired person may be, so…</w:t>
      </w:r>
    </w:p>
    <w:p w14:paraId="198242A1" w14:textId="77777777" w:rsidR="0050737A" w:rsidRPr="0024385C" w:rsidRDefault="0050737A">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w:t>
      </w:r>
      <w:proofErr w:type="gramStart"/>
      <w:r w:rsidRPr="0024385C">
        <w:rPr>
          <w:rFonts w:ascii="Times New Roman" w:hAnsi="Times New Roman" w:cs="Times New Roman"/>
          <w:sz w:val="24"/>
          <w:szCs w:val="24"/>
          <w:lang w:val="en-US"/>
        </w:rPr>
        <w:t>May be</w:t>
      </w:r>
      <w:proofErr w:type="gramEnd"/>
      <w:r w:rsidRPr="0024385C">
        <w:rPr>
          <w:rFonts w:ascii="Times New Roman" w:hAnsi="Times New Roman" w:cs="Times New Roman"/>
          <w:sz w:val="24"/>
          <w:szCs w:val="24"/>
          <w:lang w:val="en-US"/>
        </w:rPr>
        <w:t xml:space="preserve"> they will answer may be not</w:t>
      </w:r>
    </w:p>
    <w:p w14:paraId="3542E258" w14:textId="77777777" w:rsidR="00B55895" w:rsidRPr="0024385C" w:rsidRDefault="00FA0512">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I have question about the change of the environment/nature</w:t>
      </w:r>
      <w:r w:rsidR="00F100EA" w:rsidRPr="0024385C">
        <w:rPr>
          <w:rFonts w:ascii="Times New Roman" w:hAnsi="Times New Roman" w:cs="Times New Roman"/>
          <w:sz w:val="24"/>
          <w:szCs w:val="24"/>
          <w:lang w:val="en-US"/>
        </w:rPr>
        <w:t xml:space="preserve">. It is different from what we have seen before about the change, because it </w:t>
      </w:r>
      <w:proofErr w:type="gramStart"/>
      <w:r w:rsidR="00F100EA" w:rsidRPr="0024385C">
        <w:rPr>
          <w:rFonts w:ascii="Times New Roman" w:hAnsi="Times New Roman" w:cs="Times New Roman"/>
          <w:sz w:val="24"/>
          <w:szCs w:val="24"/>
          <w:lang w:val="en-US"/>
        </w:rPr>
        <w:t>concern</w:t>
      </w:r>
      <w:proofErr w:type="gramEnd"/>
      <w:r w:rsidR="00F100EA" w:rsidRPr="0024385C">
        <w:rPr>
          <w:rFonts w:ascii="Times New Roman" w:hAnsi="Times New Roman" w:cs="Times New Roman"/>
          <w:sz w:val="24"/>
          <w:szCs w:val="24"/>
          <w:lang w:val="en-US"/>
        </w:rPr>
        <w:t xml:space="preserve"> the feeling of</w:t>
      </w:r>
      <w:r w:rsidR="008D4461" w:rsidRPr="0024385C">
        <w:rPr>
          <w:rFonts w:ascii="Times New Roman" w:hAnsi="Times New Roman" w:cs="Times New Roman"/>
          <w:sz w:val="24"/>
          <w:szCs w:val="24"/>
          <w:lang w:val="en-US"/>
        </w:rPr>
        <w:t xml:space="preserve"> people here in </w:t>
      </w:r>
      <w:proofErr w:type="spellStart"/>
      <w:r w:rsidR="008D4461" w:rsidRPr="0070752B">
        <w:rPr>
          <w:rFonts w:ascii="Times New Roman" w:hAnsi="Times New Roman" w:cs="Times New Roman"/>
          <w:sz w:val="24"/>
          <w:szCs w:val="24"/>
          <w:lang w:val="en-US"/>
        </w:rPr>
        <w:t>Andovoranto</w:t>
      </w:r>
      <w:proofErr w:type="spellEnd"/>
      <w:r w:rsidR="008D4461" w:rsidRPr="0070752B">
        <w:rPr>
          <w:rFonts w:ascii="Times New Roman" w:hAnsi="Times New Roman" w:cs="Times New Roman"/>
          <w:sz w:val="24"/>
          <w:szCs w:val="24"/>
          <w:lang w:val="en-US"/>
        </w:rPr>
        <w:t xml:space="preserve"> which means do you feel sad, angry, happy or no reaction on those changes?</w:t>
      </w:r>
    </w:p>
    <w:p w14:paraId="61F22B39" w14:textId="77777777" w:rsidR="00FA0512" w:rsidRPr="0024385C" w:rsidRDefault="00B55895">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Make </w:t>
      </w:r>
      <w:r w:rsidR="00552377" w:rsidRPr="0024385C">
        <w:rPr>
          <w:rFonts w:ascii="Times New Roman" w:hAnsi="Times New Roman" w:cs="Times New Roman"/>
          <w:sz w:val="24"/>
          <w:szCs w:val="24"/>
          <w:lang w:val="en-US"/>
        </w:rPr>
        <w:t>you</w:t>
      </w:r>
      <w:r w:rsidRPr="0024385C">
        <w:rPr>
          <w:rFonts w:ascii="Times New Roman" w:hAnsi="Times New Roman" w:cs="Times New Roman"/>
          <w:sz w:val="24"/>
          <w:szCs w:val="24"/>
          <w:lang w:val="en-US"/>
        </w:rPr>
        <w:t xml:space="preserve"> angry: Cyclone, it is very bad for this village. Beside the village which become smaller. The cyclone</w:t>
      </w:r>
      <w:r w:rsidR="001D20A9" w:rsidRPr="0024385C">
        <w:rPr>
          <w:rFonts w:ascii="Times New Roman" w:hAnsi="Times New Roman" w:cs="Times New Roman"/>
          <w:sz w:val="24"/>
          <w:szCs w:val="24"/>
          <w:lang w:val="en-US"/>
        </w:rPr>
        <w:t>s</w:t>
      </w:r>
      <w:r w:rsidRPr="0024385C">
        <w:rPr>
          <w:rFonts w:ascii="Times New Roman" w:hAnsi="Times New Roman" w:cs="Times New Roman"/>
          <w:sz w:val="24"/>
          <w:szCs w:val="24"/>
          <w:lang w:val="en-US"/>
        </w:rPr>
        <w:t xml:space="preserve"> </w:t>
      </w:r>
      <w:proofErr w:type="gramStart"/>
      <w:r w:rsidR="001D20A9" w:rsidRPr="0024385C">
        <w:rPr>
          <w:rFonts w:ascii="Times New Roman" w:hAnsi="Times New Roman" w:cs="Times New Roman"/>
          <w:sz w:val="24"/>
          <w:szCs w:val="24"/>
          <w:lang w:val="en-US"/>
        </w:rPr>
        <w:t xml:space="preserve">cause  </w:t>
      </w:r>
      <w:r w:rsidRPr="0024385C">
        <w:rPr>
          <w:rFonts w:ascii="Times New Roman" w:hAnsi="Times New Roman" w:cs="Times New Roman"/>
          <w:sz w:val="24"/>
          <w:szCs w:val="24"/>
          <w:lang w:val="en-US"/>
        </w:rPr>
        <w:t>floods</w:t>
      </w:r>
      <w:proofErr w:type="gramEnd"/>
    </w:p>
    <w:p w14:paraId="22712112" w14:textId="77777777" w:rsidR="00B55895" w:rsidRPr="0024385C" w:rsidRDefault="00B55895">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Make </w:t>
      </w:r>
      <w:r w:rsidR="00552377" w:rsidRPr="0024385C">
        <w:rPr>
          <w:rFonts w:ascii="Times New Roman" w:hAnsi="Times New Roman" w:cs="Times New Roman"/>
          <w:sz w:val="24"/>
          <w:szCs w:val="24"/>
          <w:lang w:val="en-US"/>
        </w:rPr>
        <w:t xml:space="preserve">you </w:t>
      </w:r>
      <w:r w:rsidRPr="0024385C">
        <w:rPr>
          <w:rFonts w:ascii="Times New Roman" w:hAnsi="Times New Roman" w:cs="Times New Roman"/>
          <w:sz w:val="24"/>
          <w:szCs w:val="24"/>
          <w:lang w:val="en-US"/>
        </w:rPr>
        <w:t>sad: Always the cyclone: it is the source of every bad situation here (the crops are not abundant, our beasts die, and the house needs a lot of repair….</w:t>
      </w:r>
    </w:p>
    <w:p w14:paraId="690E7093" w14:textId="77777777" w:rsidR="00B55895" w:rsidRPr="0024385C" w:rsidRDefault="00552377">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Inevitably: Fishing</w:t>
      </w:r>
    </w:p>
    <w:p w14:paraId="6A01AAB7" w14:textId="77777777" w:rsidR="00552377" w:rsidRPr="0024385C" w:rsidRDefault="00552377">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No reaction of the change: Nothing</w:t>
      </w:r>
    </w:p>
    <w:p w14:paraId="5CFF1D39" w14:textId="77777777" w:rsidR="00552377" w:rsidRPr="0024385C" w:rsidRDefault="00552377">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At last, if you have any questions </w:t>
      </w:r>
      <w:r w:rsidR="001D20A9" w:rsidRPr="0024385C">
        <w:rPr>
          <w:rFonts w:ascii="Times New Roman" w:hAnsi="Times New Roman" w:cs="Times New Roman"/>
          <w:sz w:val="24"/>
          <w:szCs w:val="24"/>
          <w:lang w:val="en-US"/>
        </w:rPr>
        <w:t xml:space="preserve">for </w:t>
      </w:r>
      <w:r w:rsidRPr="0024385C">
        <w:rPr>
          <w:rFonts w:ascii="Times New Roman" w:hAnsi="Times New Roman" w:cs="Times New Roman"/>
          <w:sz w:val="24"/>
          <w:szCs w:val="24"/>
          <w:lang w:val="en-US"/>
        </w:rPr>
        <w:t>us</w:t>
      </w:r>
      <w:r w:rsidR="006952AD" w:rsidRPr="0024385C">
        <w:rPr>
          <w:rFonts w:ascii="Times New Roman" w:hAnsi="Times New Roman" w:cs="Times New Roman"/>
          <w:sz w:val="24"/>
          <w:szCs w:val="24"/>
          <w:lang w:val="en-US"/>
        </w:rPr>
        <w:t>. Feel free to ask</w:t>
      </w:r>
      <w:r w:rsidR="00910ED0" w:rsidRPr="0024385C">
        <w:rPr>
          <w:rFonts w:ascii="Times New Roman" w:hAnsi="Times New Roman" w:cs="Times New Roman"/>
          <w:sz w:val="24"/>
          <w:szCs w:val="24"/>
          <w:lang w:val="en-US"/>
        </w:rPr>
        <w:t xml:space="preserve"> everything you want concerning our sharing today</w:t>
      </w:r>
    </w:p>
    <w:p w14:paraId="4210FF61" w14:textId="77777777" w:rsidR="00552377" w:rsidRPr="0024385C" w:rsidRDefault="00552377">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Ravaka</w:t>
      </w:r>
      <w:proofErr w:type="spellEnd"/>
      <w:r w:rsidRPr="0024385C">
        <w:rPr>
          <w:rFonts w:ascii="Times New Roman" w:hAnsi="Times New Roman" w:cs="Times New Roman"/>
          <w:sz w:val="24"/>
          <w:szCs w:val="24"/>
          <w:lang w:val="en-US"/>
        </w:rPr>
        <w:t>: Any questions?</w:t>
      </w:r>
    </w:p>
    <w:p w14:paraId="212206C1" w14:textId="77777777" w:rsidR="00552377" w:rsidRPr="0024385C" w:rsidRDefault="00552377">
      <w:pPr>
        <w:spacing w:line="360" w:lineRule="auto"/>
        <w:jc w:val="both"/>
        <w:rPr>
          <w:rFonts w:ascii="Times New Roman" w:hAnsi="Times New Roman" w:cs="Times New Roman"/>
          <w:sz w:val="24"/>
          <w:szCs w:val="24"/>
          <w:lang w:val="en-US"/>
        </w:rPr>
      </w:pPr>
      <w:proofErr w:type="spellStart"/>
      <w:r w:rsidRPr="0024385C">
        <w:rPr>
          <w:rFonts w:ascii="Times New Roman" w:hAnsi="Times New Roman" w:cs="Times New Roman"/>
          <w:sz w:val="24"/>
          <w:szCs w:val="24"/>
          <w:lang w:val="en-US"/>
        </w:rPr>
        <w:t>Sitraka</w:t>
      </w:r>
      <w:proofErr w:type="spellEnd"/>
      <w:r w:rsidRPr="0024385C">
        <w:rPr>
          <w:rFonts w:ascii="Times New Roman" w:hAnsi="Times New Roman" w:cs="Times New Roman"/>
          <w:sz w:val="24"/>
          <w:szCs w:val="24"/>
          <w:lang w:val="en-US"/>
        </w:rPr>
        <w:t>: Any comments or remarks?</w:t>
      </w:r>
    </w:p>
    <w:p w14:paraId="3169DDC6" w14:textId="77777777" w:rsidR="00552377" w:rsidRPr="0024385C" w:rsidRDefault="00552377">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Man</w:t>
      </w:r>
      <w:r w:rsidRPr="0024385C">
        <w:rPr>
          <w:rFonts w:ascii="Times New Roman" w:hAnsi="Times New Roman" w:cs="Times New Roman"/>
          <w:sz w:val="24"/>
          <w:szCs w:val="24"/>
          <w:lang w:val="en-US"/>
        </w:rPr>
        <w:t xml:space="preserve">: As </w:t>
      </w:r>
      <w:r w:rsidR="00910ED0" w:rsidRPr="0024385C">
        <w:rPr>
          <w:rFonts w:ascii="Times New Roman" w:hAnsi="Times New Roman" w:cs="Times New Roman"/>
          <w:sz w:val="24"/>
          <w:szCs w:val="24"/>
          <w:lang w:val="en-US"/>
        </w:rPr>
        <w:t>we</w:t>
      </w:r>
      <w:r w:rsidRPr="0024385C">
        <w:rPr>
          <w:rFonts w:ascii="Times New Roman" w:hAnsi="Times New Roman" w:cs="Times New Roman"/>
          <w:sz w:val="24"/>
          <w:szCs w:val="24"/>
          <w:lang w:val="en-US"/>
        </w:rPr>
        <w:t xml:space="preserve">’re talking about natural environment and its damages. </w:t>
      </w:r>
      <w:r w:rsidR="00910ED0" w:rsidRPr="0024385C">
        <w:rPr>
          <w:rFonts w:ascii="Times New Roman" w:hAnsi="Times New Roman" w:cs="Times New Roman"/>
          <w:sz w:val="24"/>
          <w:szCs w:val="24"/>
          <w:lang w:val="en-US"/>
        </w:rPr>
        <w:t xml:space="preserve">And when you came here, you want information and ideas to get. And as we know, environment is life, so my question is, </w:t>
      </w:r>
      <w:r w:rsidR="00910ED0" w:rsidRPr="0024385C">
        <w:rPr>
          <w:rFonts w:ascii="Times New Roman" w:hAnsi="Times New Roman" w:cs="Times New Roman"/>
          <w:sz w:val="24"/>
          <w:szCs w:val="24"/>
          <w:lang w:val="en-US"/>
        </w:rPr>
        <w:lastRenderedPageBreak/>
        <w:t>d</w:t>
      </w:r>
      <w:r w:rsidRPr="0024385C">
        <w:rPr>
          <w:rFonts w:ascii="Times New Roman" w:hAnsi="Times New Roman" w:cs="Times New Roman"/>
          <w:sz w:val="24"/>
          <w:szCs w:val="24"/>
          <w:lang w:val="en-US"/>
        </w:rPr>
        <w:t xml:space="preserve">o you have any project for the restoration of </w:t>
      </w:r>
      <w:r w:rsidR="00910ED0" w:rsidRPr="0024385C">
        <w:rPr>
          <w:rFonts w:ascii="Times New Roman" w:hAnsi="Times New Roman" w:cs="Times New Roman"/>
          <w:sz w:val="24"/>
          <w:szCs w:val="24"/>
          <w:lang w:val="en-US"/>
        </w:rPr>
        <w:t>all the</w:t>
      </w:r>
      <w:r w:rsidRPr="0024385C">
        <w:rPr>
          <w:rFonts w:ascii="Times New Roman" w:hAnsi="Times New Roman" w:cs="Times New Roman"/>
          <w:sz w:val="24"/>
          <w:szCs w:val="24"/>
          <w:lang w:val="en-US"/>
        </w:rPr>
        <w:t xml:space="preserve"> </w:t>
      </w:r>
      <w:r w:rsidR="00910ED0" w:rsidRPr="0024385C">
        <w:rPr>
          <w:rFonts w:ascii="Times New Roman" w:hAnsi="Times New Roman" w:cs="Times New Roman"/>
          <w:sz w:val="24"/>
          <w:szCs w:val="24"/>
          <w:lang w:val="en-US"/>
        </w:rPr>
        <w:t>damages here</w:t>
      </w:r>
      <w:r w:rsidRPr="0024385C">
        <w:rPr>
          <w:rFonts w:ascii="Times New Roman" w:hAnsi="Times New Roman" w:cs="Times New Roman"/>
          <w:sz w:val="24"/>
          <w:szCs w:val="24"/>
          <w:lang w:val="en-US"/>
        </w:rPr>
        <w:t>?</w:t>
      </w:r>
      <w:r w:rsidR="00910ED0" w:rsidRPr="0024385C">
        <w:rPr>
          <w:rFonts w:ascii="Times New Roman" w:hAnsi="Times New Roman" w:cs="Times New Roman"/>
          <w:sz w:val="24"/>
          <w:szCs w:val="24"/>
          <w:lang w:val="en-US"/>
        </w:rPr>
        <w:t xml:space="preserve"> Or something like telling people to do or not to do that or this…?</w:t>
      </w:r>
    </w:p>
    <w:p w14:paraId="456DCF98" w14:textId="77777777" w:rsidR="00E738DF" w:rsidRPr="0024385C" w:rsidRDefault="00552377">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w:t>
      </w:r>
      <w:r w:rsidR="00910ED0" w:rsidRPr="0024385C">
        <w:rPr>
          <w:rFonts w:ascii="Times New Roman" w:hAnsi="Times New Roman" w:cs="Times New Roman"/>
          <w:sz w:val="24"/>
          <w:szCs w:val="24"/>
          <w:lang w:val="en-US"/>
        </w:rPr>
        <w:t xml:space="preserve"> Well, first of all, the reason why we are doing this project is to seek locally the problems and injuries in a place. As you may see, each </w:t>
      </w:r>
      <w:r w:rsidR="00CC2EFF" w:rsidRPr="0024385C">
        <w:rPr>
          <w:rFonts w:ascii="Times New Roman" w:hAnsi="Times New Roman" w:cs="Times New Roman"/>
          <w:sz w:val="24"/>
          <w:szCs w:val="24"/>
          <w:lang w:val="en-US"/>
        </w:rPr>
        <w:t>part</w:t>
      </w:r>
      <w:r w:rsidR="00910ED0" w:rsidRPr="0024385C">
        <w:rPr>
          <w:rFonts w:ascii="Times New Roman" w:hAnsi="Times New Roman" w:cs="Times New Roman"/>
          <w:sz w:val="24"/>
          <w:szCs w:val="24"/>
          <w:lang w:val="en-US"/>
        </w:rPr>
        <w:t xml:space="preserve"> was discussed: income, well-being, mental problem…So as long as we get the information and ideas from you, we gather them and offer to the </w:t>
      </w:r>
      <w:r w:rsidR="001362AC" w:rsidRPr="0024385C">
        <w:rPr>
          <w:rFonts w:ascii="Times New Roman" w:hAnsi="Times New Roman" w:cs="Times New Roman"/>
          <w:sz w:val="24"/>
          <w:szCs w:val="24"/>
          <w:lang w:val="en-US"/>
        </w:rPr>
        <w:t>responsible</w:t>
      </w:r>
      <w:r w:rsidR="00910ED0" w:rsidRPr="0024385C">
        <w:rPr>
          <w:rFonts w:ascii="Times New Roman" w:hAnsi="Times New Roman" w:cs="Times New Roman"/>
          <w:sz w:val="24"/>
          <w:szCs w:val="24"/>
          <w:lang w:val="en-US"/>
        </w:rPr>
        <w:t xml:space="preserve"> and authorities</w:t>
      </w:r>
      <w:r w:rsidR="001362AC" w:rsidRPr="0024385C">
        <w:rPr>
          <w:rFonts w:ascii="Times New Roman" w:hAnsi="Times New Roman" w:cs="Times New Roman"/>
          <w:sz w:val="24"/>
          <w:szCs w:val="24"/>
          <w:lang w:val="en-US"/>
        </w:rPr>
        <w:t xml:space="preserve">. The latter will search for procedures in order to renovate the place or to protect it. </w:t>
      </w:r>
      <w:proofErr w:type="gramStart"/>
      <w:r w:rsidR="001362AC" w:rsidRPr="0024385C">
        <w:rPr>
          <w:rFonts w:ascii="Times New Roman" w:hAnsi="Times New Roman" w:cs="Times New Roman"/>
          <w:sz w:val="24"/>
          <w:szCs w:val="24"/>
          <w:lang w:val="en-US"/>
        </w:rPr>
        <w:t>May be</w:t>
      </w:r>
      <w:proofErr w:type="gramEnd"/>
      <w:r w:rsidR="001362AC" w:rsidRPr="0024385C">
        <w:rPr>
          <w:rFonts w:ascii="Times New Roman" w:hAnsi="Times New Roman" w:cs="Times New Roman"/>
          <w:sz w:val="24"/>
          <w:szCs w:val="24"/>
          <w:lang w:val="en-US"/>
        </w:rPr>
        <w:t xml:space="preserve"> we will come back here to tell you about that the time it has a feedback from authorities.</w:t>
      </w:r>
    </w:p>
    <w:p w14:paraId="20C1CBD1" w14:textId="77777777" w:rsidR="00E738DF" w:rsidRPr="0024385C" w:rsidRDefault="00E738DF">
      <w:pPr>
        <w:spacing w:line="360" w:lineRule="auto"/>
        <w:jc w:val="both"/>
        <w:rPr>
          <w:rFonts w:ascii="Times New Roman" w:hAnsi="Times New Roman" w:cs="Times New Roman"/>
          <w:sz w:val="24"/>
          <w:szCs w:val="24"/>
          <w:lang w:val="en-US"/>
        </w:rPr>
      </w:pPr>
      <w:r w:rsidRPr="0070752B">
        <w:rPr>
          <w:rFonts w:ascii="Times New Roman" w:hAnsi="Times New Roman" w:cs="Times New Roman"/>
          <w:sz w:val="24"/>
          <w:szCs w:val="24"/>
          <w:lang w:val="en-US"/>
        </w:rPr>
        <w:t>Woman</w:t>
      </w:r>
      <w:r w:rsidRPr="0024385C">
        <w:rPr>
          <w:rFonts w:ascii="Times New Roman" w:hAnsi="Times New Roman" w:cs="Times New Roman"/>
          <w:sz w:val="24"/>
          <w:szCs w:val="24"/>
          <w:lang w:val="en-US"/>
        </w:rPr>
        <w:t xml:space="preserve">: My wish is that there will </w:t>
      </w:r>
      <w:r w:rsidR="000C3323" w:rsidRPr="0024385C">
        <w:rPr>
          <w:rFonts w:ascii="Times New Roman" w:hAnsi="Times New Roman" w:cs="Times New Roman"/>
          <w:sz w:val="24"/>
          <w:szCs w:val="24"/>
          <w:lang w:val="en-US"/>
        </w:rPr>
        <w:t>be a protection of this village. The seashore needs protection</w:t>
      </w:r>
    </w:p>
    <w:p w14:paraId="45B4E359" w14:textId="77777777" w:rsidR="00552377" w:rsidRPr="0024385C" w:rsidRDefault="00E738DF">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Sitraka</w:t>
      </w:r>
      <w:proofErr w:type="spellEnd"/>
      <w:r w:rsidR="000C3323" w:rsidRPr="0024385C">
        <w:rPr>
          <w:rFonts w:ascii="Times New Roman" w:hAnsi="Times New Roman" w:cs="Times New Roman"/>
          <w:sz w:val="24"/>
          <w:szCs w:val="24"/>
          <w:lang w:val="en-US"/>
        </w:rPr>
        <w:t xml:space="preserve">: Yes, in addition to what </w:t>
      </w:r>
      <w:proofErr w:type="spellStart"/>
      <w:r w:rsidR="000C3323" w:rsidRPr="0024385C">
        <w:rPr>
          <w:rFonts w:ascii="Times New Roman" w:hAnsi="Times New Roman" w:cs="Times New Roman"/>
          <w:sz w:val="24"/>
          <w:szCs w:val="24"/>
          <w:lang w:val="en-US"/>
        </w:rPr>
        <w:t>Princy</w:t>
      </w:r>
      <w:proofErr w:type="spellEnd"/>
      <w:r w:rsidR="000C3323" w:rsidRPr="0024385C">
        <w:rPr>
          <w:rFonts w:ascii="Times New Roman" w:hAnsi="Times New Roman" w:cs="Times New Roman"/>
          <w:sz w:val="24"/>
          <w:szCs w:val="24"/>
          <w:lang w:val="en-US"/>
        </w:rPr>
        <w:t xml:space="preserve"> talked before and to</w:t>
      </w:r>
      <w:r w:rsidR="004D02D7" w:rsidRPr="0024385C">
        <w:rPr>
          <w:rFonts w:ascii="Times New Roman" w:hAnsi="Times New Roman" w:cs="Times New Roman"/>
          <w:sz w:val="24"/>
          <w:szCs w:val="24"/>
          <w:lang w:val="en-US"/>
        </w:rPr>
        <w:t xml:space="preserve"> respond your questions, well…first if we want to do something, we need to seek ideas </w:t>
      </w:r>
      <w:r w:rsidR="000C3323" w:rsidRPr="0024385C">
        <w:rPr>
          <w:rFonts w:ascii="Times New Roman" w:hAnsi="Times New Roman" w:cs="Times New Roman"/>
          <w:sz w:val="24"/>
          <w:szCs w:val="24"/>
          <w:lang w:val="en-US"/>
        </w:rPr>
        <w:t>first</w:t>
      </w:r>
      <w:r w:rsidR="004D02D7" w:rsidRPr="0024385C">
        <w:rPr>
          <w:rFonts w:ascii="Times New Roman" w:hAnsi="Times New Roman" w:cs="Times New Roman"/>
          <w:sz w:val="24"/>
          <w:szCs w:val="24"/>
          <w:lang w:val="en-US"/>
        </w:rPr>
        <w:t xml:space="preserve"> (know what is going on in the place, what are the problems, w</w:t>
      </w:r>
      <w:r w:rsidR="00FE5FFA">
        <w:rPr>
          <w:rFonts w:ascii="Times New Roman" w:hAnsi="Times New Roman" w:cs="Times New Roman"/>
          <w:sz w:val="24"/>
          <w:szCs w:val="24"/>
          <w:lang w:val="en-US"/>
        </w:rPr>
        <w:t xml:space="preserve">hat happen…? We had to get </w:t>
      </w:r>
      <w:proofErr w:type="gramStart"/>
      <w:r w:rsidR="00FE5FFA">
        <w:rPr>
          <w:rFonts w:ascii="Times New Roman" w:hAnsi="Times New Roman" w:cs="Times New Roman"/>
          <w:sz w:val="24"/>
          <w:szCs w:val="24"/>
          <w:lang w:val="en-US"/>
        </w:rPr>
        <w:t>these</w:t>
      </w:r>
      <w:r w:rsidR="004D02D7" w:rsidRPr="0024385C">
        <w:rPr>
          <w:rFonts w:ascii="Times New Roman" w:hAnsi="Times New Roman" w:cs="Times New Roman"/>
          <w:sz w:val="24"/>
          <w:szCs w:val="24"/>
          <w:lang w:val="en-US"/>
        </w:rPr>
        <w:t xml:space="preserve"> </w:t>
      </w:r>
      <w:r w:rsidR="00CC2EFF" w:rsidRPr="0024385C">
        <w:rPr>
          <w:rFonts w:ascii="Times New Roman" w:hAnsi="Times New Roman" w:cs="Times New Roman"/>
          <w:sz w:val="24"/>
          <w:szCs w:val="24"/>
          <w:lang w:val="en-US"/>
        </w:rPr>
        <w:t>information</w:t>
      </w:r>
      <w:proofErr w:type="gramEnd"/>
      <w:r w:rsidR="004D02D7" w:rsidRPr="0024385C">
        <w:rPr>
          <w:rFonts w:ascii="Times New Roman" w:hAnsi="Times New Roman" w:cs="Times New Roman"/>
          <w:sz w:val="24"/>
          <w:szCs w:val="24"/>
          <w:lang w:val="en-US"/>
        </w:rPr>
        <w:t xml:space="preserve"> before presenting</w:t>
      </w:r>
      <w:r w:rsidR="003777B4" w:rsidRPr="0024385C">
        <w:rPr>
          <w:rFonts w:ascii="Times New Roman" w:hAnsi="Times New Roman" w:cs="Times New Roman"/>
          <w:sz w:val="24"/>
          <w:szCs w:val="24"/>
          <w:lang w:val="en-US"/>
        </w:rPr>
        <w:t xml:space="preserve"> them to the responsible in order to give</w:t>
      </w:r>
      <w:r w:rsidR="004D02D7" w:rsidRPr="0024385C">
        <w:rPr>
          <w:rFonts w:ascii="Times New Roman" w:hAnsi="Times New Roman" w:cs="Times New Roman"/>
          <w:sz w:val="24"/>
          <w:szCs w:val="24"/>
          <w:lang w:val="en-US"/>
        </w:rPr>
        <w:t xml:space="preserve"> solution. Meanwhile, we do not assure that the 3 of us will give you a permanent resolution. As we are a student researcher, our duty is to seek the problems in the place and give</w:t>
      </w:r>
      <w:r w:rsidR="003777B4" w:rsidRPr="0024385C">
        <w:rPr>
          <w:rFonts w:ascii="Times New Roman" w:hAnsi="Times New Roman" w:cs="Times New Roman"/>
          <w:sz w:val="24"/>
          <w:szCs w:val="24"/>
          <w:lang w:val="en-US"/>
        </w:rPr>
        <w:t xml:space="preserve"> that to the authorities. Then the latter are the one who will search for solution and take decision. But they can’t do anything without result from research like we’ve done today.</w:t>
      </w:r>
    </w:p>
    <w:p w14:paraId="47829FAE" w14:textId="77777777" w:rsidR="003777B4" w:rsidRPr="0024385C" w:rsidRDefault="003777B4">
      <w:pPr>
        <w:spacing w:line="360" w:lineRule="auto"/>
        <w:jc w:val="both"/>
        <w:rPr>
          <w:rFonts w:ascii="Times New Roman" w:hAnsi="Times New Roman" w:cs="Times New Roman"/>
          <w:sz w:val="24"/>
          <w:szCs w:val="24"/>
          <w:lang w:val="en-US"/>
        </w:rPr>
      </w:pPr>
      <w:proofErr w:type="spellStart"/>
      <w:r w:rsidRPr="0070752B">
        <w:rPr>
          <w:rFonts w:ascii="Times New Roman" w:hAnsi="Times New Roman" w:cs="Times New Roman"/>
          <w:sz w:val="24"/>
          <w:szCs w:val="24"/>
          <w:lang w:val="en-US"/>
        </w:rPr>
        <w:t>Princy</w:t>
      </w:r>
      <w:proofErr w:type="spellEnd"/>
      <w:r w:rsidRPr="0024385C">
        <w:rPr>
          <w:rFonts w:ascii="Times New Roman" w:hAnsi="Times New Roman" w:cs="Times New Roman"/>
          <w:sz w:val="24"/>
          <w:szCs w:val="24"/>
          <w:lang w:val="en-US"/>
        </w:rPr>
        <w:t xml:space="preserve">: </w:t>
      </w:r>
      <w:r w:rsidR="00237ECC" w:rsidRPr="0024385C">
        <w:rPr>
          <w:rFonts w:ascii="Times New Roman" w:hAnsi="Times New Roman" w:cs="Times New Roman"/>
          <w:sz w:val="24"/>
          <w:szCs w:val="24"/>
          <w:lang w:val="en-US"/>
        </w:rPr>
        <w:t xml:space="preserve">Just more precision, our duty is to search information in a native place then give it to the responsible. As we know, we have hierarchy in this nation, so we need to follow that and that’s we have done together today. The information seeking is our responsibility but the decision is up to the official authorities. </w:t>
      </w:r>
    </w:p>
    <w:p w14:paraId="7934A196" w14:textId="77777777" w:rsidR="008B5F9B" w:rsidRPr="0024385C" w:rsidRDefault="0016393E">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Feel a</w:t>
      </w:r>
      <w:r w:rsidR="008B5F9B" w:rsidRPr="0024385C">
        <w:rPr>
          <w:rFonts w:ascii="Times New Roman" w:hAnsi="Times New Roman" w:cs="Times New Roman"/>
          <w:sz w:val="24"/>
          <w:szCs w:val="24"/>
          <w:lang w:val="en-US"/>
        </w:rPr>
        <w:t>ngry (03)</w:t>
      </w:r>
    </w:p>
    <w:p w14:paraId="7327ED5A" w14:textId="77777777" w:rsidR="008B5F9B" w:rsidRPr="0024385C" w:rsidRDefault="0016393E">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Feel s</w:t>
      </w:r>
      <w:r w:rsidR="008B5F9B" w:rsidRPr="0024385C">
        <w:rPr>
          <w:rFonts w:ascii="Times New Roman" w:hAnsi="Times New Roman" w:cs="Times New Roman"/>
          <w:sz w:val="24"/>
          <w:szCs w:val="24"/>
          <w:lang w:val="en-US"/>
        </w:rPr>
        <w:t>ad (everyone there)</w:t>
      </w:r>
    </w:p>
    <w:p w14:paraId="5DC98B42" w14:textId="77777777" w:rsidR="0016393E" w:rsidRPr="0024385C" w:rsidRDefault="008B5F9B">
      <w:pPr>
        <w:pStyle w:val="Listenabsatz"/>
        <w:numPr>
          <w:ilvl w:val="0"/>
          <w:numId w:val="5"/>
        </w:num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No reaction </w:t>
      </w:r>
      <w:proofErr w:type="gramStart"/>
      <w:r w:rsidRPr="0024385C">
        <w:rPr>
          <w:rFonts w:ascii="Times New Roman" w:hAnsi="Times New Roman" w:cs="Times New Roman"/>
          <w:sz w:val="24"/>
          <w:szCs w:val="24"/>
          <w:lang w:val="en-US"/>
        </w:rPr>
        <w:t>( 0</w:t>
      </w:r>
      <w:proofErr w:type="gramEnd"/>
      <w:r w:rsidRPr="0024385C">
        <w:rPr>
          <w:rFonts w:ascii="Times New Roman" w:hAnsi="Times New Roman" w:cs="Times New Roman"/>
          <w:sz w:val="24"/>
          <w:szCs w:val="24"/>
          <w:lang w:val="en-US"/>
        </w:rPr>
        <w:t>)</w:t>
      </w:r>
      <w:r w:rsidR="006476E3" w:rsidRPr="0024385C">
        <w:rPr>
          <w:rFonts w:ascii="Times New Roman" w:hAnsi="Times New Roman" w:cs="Times New Roman"/>
          <w:sz w:val="24"/>
          <w:szCs w:val="24"/>
          <w:lang w:val="en-US"/>
        </w:rPr>
        <w:t xml:space="preserve"> </w:t>
      </w:r>
    </w:p>
    <w:p w14:paraId="17F03CAB" w14:textId="77777777" w:rsidR="0016393E" w:rsidRPr="0024385C" w:rsidRDefault="0016393E">
      <w:pPr>
        <w:pStyle w:val="Listenabsatz"/>
        <w:spacing w:line="360" w:lineRule="auto"/>
        <w:jc w:val="both"/>
        <w:rPr>
          <w:rFonts w:ascii="Times New Roman" w:hAnsi="Times New Roman" w:cs="Times New Roman"/>
          <w:sz w:val="24"/>
          <w:szCs w:val="24"/>
          <w:lang w:val="en-US"/>
        </w:rPr>
      </w:pPr>
    </w:p>
    <w:p w14:paraId="76542FDA" w14:textId="77777777" w:rsidR="0016393E" w:rsidRPr="0024385C" w:rsidRDefault="005B35D6">
      <w:pPr>
        <w:pStyle w:val="Listenabsatz"/>
        <w:numPr>
          <w:ilvl w:val="0"/>
          <w:numId w:val="6"/>
        </w:numPr>
        <w:spacing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FINAL</w:t>
      </w:r>
      <w:r w:rsidRPr="0024385C">
        <w:rPr>
          <w:rFonts w:ascii="Times New Roman" w:hAnsi="Times New Roman" w:cs="Times New Roman"/>
          <w:b/>
          <w:sz w:val="24"/>
          <w:szCs w:val="24"/>
          <w:lang w:val="en-US"/>
        </w:rPr>
        <w:t xml:space="preserve"> SPEECH</w:t>
      </w:r>
    </w:p>
    <w:p w14:paraId="16BCC631" w14:textId="77777777" w:rsidR="0016393E" w:rsidRPr="0024385C" w:rsidRDefault="0016393E">
      <w:pPr>
        <w:spacing w:line="360" w:lineRule="auto"/>
        <w:jc w:val="both"/>
        <w:rPr>
          <w:rFonts w:ascii="Times New Roman" w:hAnsi="Times New Roman" w:cs="Times New Roman"/>
          <w:sz w:val="24"/>
          <w:szCs w:val="24"/>
          <w:lang w:val="en-US"/>
        </w:rPr>
      </w:pPr>
      <w:r w:rsidRPr="0024385C">
        <w:rPr>
          <w:rFonts w:ascii="Times New Roman" w:hAnsi="Times New Roman" w:cs="Times New Roman"/>
          <w:sz w:val="24"/>
          <w:szCs w:val="24"/>
          <w:lang w:val="en-US"/>
        </w:rPr>
        <w:t xml:space="preserve">Before closing this workshop, we would like to thank </w:t>
      </w:r>
      <w:r w:rsidR="00334A5F" w:rsidRPr="0024385C">
        <w:rPr>
          <w:rFonts w:ascii="Times New Roman" w:hAnsi="Times New Roman" w:cs="Times New Roman"/>
          <w:sz w:val="24"/>
          <w:szCs w:val="24"/>
          <w:lang w:val="en-US"/>
        </w:rPr>
        <w:t xml:space="preserve">the commune of </w:t>
      </w:r>
      <w:proofErr w:type="spellStart"/>
      <w:r w:rsidR="00334A5F" w:rsidRPr="0024385C">
        <w:rPr>
          <w:rFonts w:ascii="Times New Roman" w:hAnsi="Times New Roman" w:cs="Times New Roman"/>
          <w:sz w:val="24"/>
          <w:szCs w:val="24"/>
          <w:lang w:val="en-US"/>
        </w:rPr>
        <w:t>Andovoranto</w:t>
      </w:r>
      <w:proofErr w:type="spellEnd"/>
      <w:r w:rsidR="00334A5F" w:rsidRPr="0024385C">
        <w:rPr>
          <w:rFonts w:ascii="Times New Roman" w:hAnsi="Times New Roman" w:cs="Times New Roman"/>
          <w:sz w:val="24"/>
          <w:szCs w:val="24"/>
          <w:lang w:val="en-US"/>
        </w:rPr>
        <w:t xml:space="preserve">, the Mayor. Thank </w:t>
      </w:r>
      <w:r w:rsidRPr="0024385C">
        <w:rPr>
          <w:rFonts w:ascii="Times New Roman" w:hAnsi="Times New Roman" w:cs="Times New Roman"/>
          <w:sz w:val="24"/>
          <w:szCs w:val="24"/>
          <w:lang w:val="en-US"/>
        </w:rPr>
        <w:t>you all for everything we’ve share here. Your responses are so essential for us, thanks for your participation, they are all meaningful. Thank you all!</w:t>
      </w:r>
    </w:p>
    <w:p w14:paraId="630C135A" w14:textId="77777777" w:rsidR="0016393E" w:rsidRPr="0024385C" w:rsidRDefault="0016393E">
      <w:pPr>
        <w:spacing w:line="360" w:lineRule="auto"/>
        <w:jc w:val="both"/>
        <w:rPr>
          <w:rFonts w:ascii="Times New Roman" w:hAnsi="Times New Roman" w:cs="Times New Roman"/>
          <w:b/>
          <w:sz w:val="24"/>
          <w:szCs w:val="24"/>
          <w:lang w:val="en-US"/>
        </w:rPr>
      </w:pPr>
    </w:p>
    <w:sectPr w:rsidR="0016393E" w:rsidRPr="0024385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3F08D" w14:textId="77777777" w:rsidR="00DE43E0" w:rsidRDefault="00DE43E0" w:rsidP="008C6493">
      <w:pPr>
        <w:spacing w:after="0" w:line="240" w:lineRule="auto"/>
      </w:pPr>
      <w:r>
        <w:separator/>
      </w:r>
    </w:p>
  </w:endnote>
  <w:endnote w:type="continuationSeparator" w:id="0">
    <w:p w14:paraId="02A4B385" w14:textId="77777777" w:rsidR="00DE43E0" w:rsidRDefault="00DE43E0" w:rsidP="008C6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2044333"/>
      <w:docPartObj>
        <w:docPartGallery w:val="Page Numbers (Bottom of Page)"/>
        <w:docPartUnique/>
      </w:docPartObj>
    </w:sdtPr>
    <w:sdtEndPr/>
    <w:sdtContent>
      <w:p w14:paraId="31572896" w14:textId="4F22AC13" w:rsidR="008C6493" w:rsidRDefault="008C6493">
        <w:pPr>
          <w:pStyle w:val="Fuzeile"/>
          <w:jc w:val="center"/>
        </w:pPr>
        <w:r>
          <w:fldChar w:fldCharType="begin"/>
        </w:r>
        <w:r>
          <w:instrText>PAGE   \* MERGEFORMAT</w:instrText>
        </w:r>
        <w:r>
          <w:fldChar w:fldCharType="separate"/>
        </w:r>
        <w:r w:rsidR="0094759F">
          <w:rPr>
            <w:noProof/>
          </w:rPr>
          <w:t>20</w:t>
        </w:r>
        <w:r>
          <w:fldChar w:fldCharType="end"/>
        </w:r>
      </w:p>
    </w:sdtContent>
  </w:sdt>
  <w:p w14:paraId="77BCBE35" w14:textId="77777777" w:rsidR="008C6493" w:rsidRDefault="008C64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4545EB" w14:textId="77777777" w:rsidR="00DE43E0" w:rsidRDefault="00DE43E0" w:rsidP="008C6493">
      <w:pPr>
        <w:spacing w:after="0" w:line="240" w:lineRule="auto"/>
      </w:pPr>
      <w:r>
        <w:separator/>
      </w:r>
    </w:p>
  </w:footnote>
  <w:footnote w:type="continuationSeparator" w:id="0">
    <w:p w14:paraId="002BF164" w14:textId="77777777" w:rsidR="00DE43E0" w:rsidRDefault="00DE43E0" w:rsidP="008C64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9B5B1A"/>
    <w:multiLevelType w:val="hybridMultilevel"/>
    <w:tmpl w:val="0E88ECAA"/>
    <w:lvl w:ilvl="0" w:tplc="DA28EC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DA47DFA"/>
    <w:multiLevelType w:val="hybridMultilevel"/>
    <w:tmpl w:val="BB66A792"/>
    <w:lvl w:ilvl="0" w:tplc="7038884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39C7917"/>
    <w:multiLevelType w:val="hybridMultilevel"/>
    <w:tmpl w:val="9E0CA4EE"/>
    <w:lvl w:ilvl="0" w:tplc="5178FDA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2C80FAF"/>
    <w:multiLevelType w:val="hybridMultilevel"/>
    <w:tmpl w:val="CC568BE0"/>
    <w:lvl w:ilvl="0" w:tplc="DFA0A72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9C33EEA"/>
    <w:multiLevelType w:val="hybridMultilevel"/>
    <w:tmpl w:val="E7846C10"/>
    <w:lvl w:ilvl="0" w:tplc="C75A753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F974B5"/>
    <w:multiLevelType w:val="hybridMultilevel"/>
    <w:tmpl w:val="0BC6146A"/>
    <w:lvl w:ilvl="0" w:tplc="C75A753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sha">
    <w15:presenceInfo w15:providerId="None" w15:userId="Sash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B26"/>
    <w:rsid w:val="00000317"/>
    <w:rsid w:val="00000C37"/>
    <w:rsid w:val="00011BDD"/>
    <w:rsid w:val="00030DFA"/>
    <w:rsid w:val="00047530"/>
    <w:rsid w:val="00062612"/>
    <w:rsid w:val="00062F45"/>
    <w:rsid w:val="00072673"/>
    <w:rsid w:val="0008229C"/>
    <w:rsid w:val="000850A0"/>
    <w:rsid w:val="000B44C8"/>
    <w:rsid w:val="000C3323"/>
    <w:rsid w:val="000C3723"/>
    <w:rsid w:val="000C71B7"/>
    <w:rsid w:val="000D3036"/>
    <w:rsid w:val="000D4B31"/>
    <w:rsid w:val="000E7D39"/>
    <w:rsid w:val="000F1EE3"/>
    <w:rsid w:val="000F2A2F"/>
    <w:rsid w:val="000F61C5"/>
    <w:rsid w:val="000F71BF"/>
    <w:rsid w:val="00120974"/>
    <w:rsid w:val="00123A93"/>
    <w:rsid w:val="001260DE"/>
    <w:rsid w:val="001352D9"/>
    <w:rsid w:val="001362AC"/>
    <w:rsid w:val="00162437"/>
    <w:rsid w:val="0016393E"/>
    <w:rsid w:val="0016782B"/>
    <w:rsid w:val="00173AB6"/>
    <w:rsid w:val="00183944"/>
    <w:rsid w:val="001850EA"/>
    <w:rsid w:val="00192520"/>
    <w:rsid w:val="001C1F0E"/>
    <w:rsid w:val="001C7455"/>
    <w:rsid w:val="001D20A9"/>
    <w:rsid w:val="001E4BB9"/>
    <w:rsid w:val="00217F25"/>
    <w:rsid w:val="00221F8B"/>
    <w:rsid w:val="00237ECC"/>
    <w:rsid w:val="0024385C"/>
    <w:rsid w:val="00244532"/>
    <w:rsid w:val="00251D35"/>
    <w:rsid w:val="00251F34"/>
    <w:rsid w:val="00257820"/>
    <w:rsid w:val="00274FD7"/>
    <w:rsid w:val="002750B5"/>
    <w:rsid w:val="002762B4"/>
    <w:rsid w:val="00277AA5"/>
    <w:rsid w:val="0028382E"/>
    <w:rsid w:val="00297944"/>
    <w:rsid w:val="002A0F25"/>
    <w:rsid w:val="002A6707"/>
    <w:rsid w:val="002C3E1B"/>
    <w:rsid w:val="002C7B79"/>
    <w:rsid w:val="002D317F"/>
    <w:rsid w:val="002E5FFD"/>
    <w:rsid w:val="002E77A9"/>
    <w:rsid w:val="002F2781"/>
    <w:rsid w:val="002F31CD"/>
    <w:rsid w:val="00304BE6"/>
    <w:rsid w:val="00321A17"/>
    <w:rsid w:val="00334A5F"/>
    <w:rsid w:val="0034029A"/>
    <w:rsid w:val="003440C5"/>
    <w:rsid w:val="00351335"/>
    <w:rsid w:val="00352278"/>
    <w:rsid w:val="003532AC"/>
    <w:rsid w:val="003668E6"/>
    <w:rsid w:val="00376DAA"/>
    <w:rsid w:val="003771B8"/>
    <w:rsid w:val="003777B4"/>
    <w:rsid w:val="00380B63"/>
    <w:rsid w:val="00394113"/>
    <w:rsid w:val="003952C7"/>
    <w:rsid w:val="003A09F6"/>
    <w:rsid w:val="003C0FE8"/>
    <w:rsid w:val="003D036F"/>
    <w:rsid w:val="0040528F"/>
    <w:rsid w:val="004253C0"/>
    <w:rsid w:val="0043055C"/>
    <w:rsid w:val="004318C9"/>
    <w:rsid w:val="00445026"/>
    <w:rsid w:val="0045251E"/>
    <w:rsid w:val="004744C5"/>
    <w:rsid w:val="00475BC3"/>
    <w:rsid w:val="0048299D"/>
    <w:rsid w:val="00483455"/>
    <w:rsid w:val="00483FA6"/>
    <w:rsid w:val="00484BFA"/>
    <w:rsid w:val="00485340"/>
    <w:rsid w:val="0049777E"/>
    <w:rsid w:val="004A65DF"/>
    <w:rsid w:val="004C03AF"/>
    <w:rsid w:val="004C19BD"/>
    <w:rsid w:val="004C709B"/>
    <w:rsid w:val="004D02D7"/>
    <w:rsid w:val="004D3DA5"/>
    <w:rsid w:val="004F3506"/>
    <w:rsid w:val="0050623F"/>
    <w:rsid w:val="0050737A"/>
    <w:rsid w:val="00512ECF"/>
    <w:rsid w:val="005132C3"/>
    <w:rsid w:val="00526122"/>
    <w:rsid w:val="005361FF"/>
    <w:rsid w:val="00541566"/>
    <w:rsid w:val="0054291F"/>
    <w:rsid w:val="00552377"/>
    <w:rsid w:val="00563148"/>
    <w:rsid w:val="00581954"/>
    <w:rsid w:val="005869C5"/>
    <w:rsid w:val="0059053F"/>
    <w:rsid w:val="005A21F8"/>
    <w:rsid w:val="005B35D6"/>
    <w:rsid w:val="005C290B"/>
    <w:rsid w:val="005C399D"/>
    <w:rsid w:val="005D4D76"/>
    <w:rsid w:val="005D51BF"/>
    <w:rsid w:val="005D54BA"/>
    <w:rsid w:val="005E0436"/>
    <w:rsid w:val="005E4077"/>
    <w:rsid w:val="005E74B6"/>
    <w:rsid w:val="00611E17"/>
    <w:rsid w:val="00615B9A"/>
    <w:rsid w:val="006163F4"/>
    <w:rsid w:val="00622858"/>
    <w:rsid w:val="006261FE"/>
    <w:rsid w:val="00631F3D"/>
    <w:rsid w:val="00643F06"/>
    <w:rsid w:val="00645935"/>
    <w:rsid w:val="00645B34"/>
    <w:rsid w:val="006476E3"/>
    <w:rsid w:val="00650C1E"/>
    <w:rsid w:val="00665D12"/>
    <w:rsid w:val="00666A27"/>
    <w:rsid w:val="0069134B"/>
    <w:rsid w:val="006952AD"/>
    <w:rsid w:val="006A4D33"/>
    <w:rsid w:val="006B0CBE"/>
    <w:rsid w:val="006B24C1"/>
    <w:rsid w:val="006B552C"/>
    <w:rsid w:val="006C0628"/>
    <w:rsid w:val="006C2D2A"/>
    <w:rsid w:val="006C3DC4"/>
    <w:rsid w:val="006C623A"/>
    <w:rsid w:val="006D3164"/>
    <w:rsid w:val="006E08A6"/>
    <w:rsid w:val="006E4AD6"/>
    <w:rsid w:val="0070507E"/>
    <w:rsid w:val="0070752B"/>
    <w:rsid w:val="007078F6"/>
    <w:rsid w:val="007110A3"/>
    <w:rsid w:val="00755693"/>
    <w:rsid w:val="00773D48"/>
    <w:rsid w:val="00786653"/>
    <w:rsid w:val="007B21BB"/>
    <w:rsid w:val="007B599E"/>
    <w:rsid w:val="007C1FD1"/>
    <w:rsid w:val="007C5DDE"/>
    <w:rsid w:val="007E0A7A"/>
    <w:rsid w:val="007E1530"/>
    <w:rsid w:val="007F737D"/>
    <w:rsid w:val="00801CCD"/>
    <w:rsid w:val="00801FAA"/>
    <w:rsid w:val="00805417"/>
    <w:rsid w:val="00807D4F"/>
    <w:rsid w:val="008139B9"/>
    <w:rsid w:val="00815178"/>
    <w:rsid w:val="00821D27"/>
    <w:rsid w:val="00833141"/>
    <w:rsid w:val="00856AAA"/>
    <w:rsid w:val="008662BC"/>
    <w:rsid w:val="00886792"/>
    <w:rsid w:val="008872E8"/>
    <w:rsid w:val="00893A2F"/>
    <w:rsid w:val="008B0364"/>
    <w:rsid w:val="008B5F9B"/>
    <w:rsid w:val="008C6493"/>
    <w:rsid w:val="008D2FD3"/>
    <w:rsid w:val="008D4461"/>
    <w:rsid w:val="008D5015"/>
    <w:rsid w:val="008E1E35"/>
    <w:rsid w:val="008F53DB"/>
    <w:rsid w:val="0090175B"/>
    <w:rsid w:val="00907255"/>
    <w:rsid w:val="00910ED0"/>
    <w:rsid w:val="00910FBB"/>
    <w:rsid w:val="00923B26"/>
    <w:rsid w:val="00931F88"/>
    <w:rsid w:val="0093554D"/>
    <w:rsid w:val="0094759F"/>
    <w:rsid w:val="00974F80"/>
    <w:rsid w:val="00981D6C"/>
    <w:rsid w:val="00987659"/>
    <w:rsid w:val="009F474E"/>
    <w:rsid w:val="00A21F9B"/>
    <w:rsid w:val="00A279C6"/>
    <w:rsid w:val="00A311A7"/>
    <w:rsid w:val="00A35B9D"/>
    <w:rsid w:val="00A37D11"/>
    <w:rsid w:val="00A4305D"/>
    <w:rsid w:val="00A4463E"/>
    <w:rsid w:val="00A77148"/>
    <w:rsid w:val="00A94A9B"/>
    <w:rsid w:val="00AA20E6"/>
    <w:rsid w:val="00AB29C9"/>
    <w:rsid w:val="00AB4E9D"/>
    <w:rsid w:val="00AC0360"/>
    <w:rsid w:val="00AC3AEA"/>
    <w:rsid w:val="00AE1A9B"/>
    <w:rsid w:val="00AF31D9"/>
    <w:rsid w:val="00B078DD"/>
    <w:rsid w:val="00B13647"/>
    <w:rsid w:val="00B23A44"/>
    <w:rsid w:val="00B30F32"/>
    <w:rsid w:val="00B449AA"/>
    <w:rsid w:val="00B455B8"/>
    <w:rsid w:val="00B521FA"/>
    <w:rsid w:val="00B55895"/>
    <w:rsid w:val="00B64C05"/>
    <w:rsid w:val="00B85A03"/>
    <w:rsid w:val="00B87463"/>
    <w:rsid w:val="00BA12C1"/>
    <w:rsid w:val="00BA1D15"/>
    <w:rsid w:val="00BA612C"/>
    <w:rsid w:val="00BC3D5C"/>
    <w:rsid w:val="00BC52F3"/>
    <w:rsid w:val="00BC6BCB"/>
    <w:rsid w:val="00C05581"/>
    <w:rsid w:val="00C06D08"/>
    <w:rsid w:val="00C2347F"/>
    <w:rsid w:val="00C34C28"/>
    <w:rsid w:val="00C458B2"/>
    <w:rsid w:val="00C714D4"/>
    <w:rsid w:val="00C80D66"/>
    <w:rsid w:val="00C82FDF"/>
    <w:rsid w:val="00C9251D"/>
    <w:rsid w:val="00CA40D3"/>
    <w:rsid w:val="00CB0929"/>
    <w:rsid w:val="00CB7611"/>
    <w:rsid w:val="00CC2EFF"/>
    <w:rsid w:val="00CD5B3B"/>
    <w:rsid w:val="00CF6BC4"/>
    <w:rsid w:val="00D07D2C"/>
    <w:rsid w:val="00D20429"/>
    <w:rsid w:val="00D20FB5"/>
    <w:rsid w:val="00D339C6"/>
    <w:rsid w:val="00D33B25"/>
    <w:rsid w:val="00D41794"/>
    <w:rsid w:val="00D55EA3"/>
    <w:rsid w:val="00D60D8E"/>
    <w:rsid w:val="00D74528"/>
    <w:rsid w:val="00D75F39"/>
    <w:rsid w:val="00DB1A60"/>
    <w:rsid w:val="00DC2CCF"/>
    <w:rsid w:val="00DE23ED"/>
    <w:rsid w:val="00DE43E0"/>
    <w:rsid w:val="00DF7D51"/>
    <w:rsid w:val="00E00623"/>
    <w:rsid w:val="00E1174E"/>
    <w:rsid w:val="00E14128"/>
    <w:rsid w:val="00E16EFD"/>
    <w:rsid w:val="00E313AD"/>
    <w:rsid w:val="00E326FC"/>
    <w:rsid w:val="00E33A38"/>
    <w:rsid w:val="00E46346"/>
    <w:rsid w:val="00E550EE"/>
    <w:rsid w:val="00E57FC3"/>
    <w:rsid w:val="00E738DF"/>
    <w:rsid w:val="00E97595"/>
    <w:rsid w:val="00EA1FEB"/>
    <w:rsid w:val="00EC245B"/>
    <w:rsid w:val="00F100EA"/>
    <w:rsid w:val="00F3540E"/>
    <w:rsid w:val="00F64589"/>
    <w:rsid w:val="00F82BCE"/>
    <w:rsid w:val="00F875BA"/>
    <w:rsid w:val="00FA0512"/>
    <w:rsid w:val="00FA27AC"/>
    <w:rsid w:val="00FA2D76"/>
    <w:rsid w:val="00FC7AF5"/>
    <w:rsid w:val="00FD3740"/>
    <w:rsid w:val="00FE1C5E"/>
    <w:rsid w:val="00FE3221"/>
    <w:rsid w:val="00FE5DBF"/>
    <w:rsid w:val="00FE5FFA"/>
    <w:rsid w:val="00FF2E48"/>
    <w:rsid w:val="00FF5097"/>
    <w:rsid w:val="00FF71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4B4F"/>
  <w15:docId w15:val="{C8A379F3-4E5B-4C90-9C22-6EC6E8A6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52D9"/>
    <w:pPr>
      <w:ind w:left="720"/>
      <w:contextualSpacing/>
    </w:pPr>
  </w:style>
  <w:style w:type="table" w:styleId="Tabellenraster">
    <w:name w:val="Table Grid"/>
    <w:basedOn w:val="NormaleTabelle"/>
    <w:uiPriority w:val="59"/>
    <w:rsid w:val="009F4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0F3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0F32"/>
    <w:rPr>
      <w:rFonts w:ascii="Tahoma" w:hAnsi="Tahoma" w:cs="Tahoma"/>
      <w:sz w:val="16"/>
      <w:szCs w:val="16"/>
    </w:rPr>
  </w:style>
  <w:style w:type="character" w:styleId="Kommentarzeichen">
    <w:name w:val="annotation reference"/>
    <w:basedOn w:val="Absatz-Standardschriftart"/>
    <w:uiPriority w:val="99"/>
    <w:semiHidden/>
    <w:unhideWhenUsed/>
    <w:rsid w:val="00352278"/>
    <w:rPr>
      <w:sz w:val="16"/>
      <w:szCs w:val="16"/>
    </w:rPr>
  </w:style>
  <w:style w:type="paragraph" w:styleId="Kommentartext">
    <w:name w:val="annotation text"/>
    <w:basedOn w:val="Standard"/>
    <w:link w:val="KommentartextZchn"/>
    <w:uiPriority w:val="99"/>
    <w:semiHidden/>
    <w:unhideWhenUsed/>
    <w:rsid w:val="0035227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2278"/>
    <w:rPr>
      <w:sz w:val="20"/>
      <w:szCs w:val="20"/>
    </w:rPr>
  </w:style>
  <w:style w:type="paragraph" w:styleId="Kommentarthema">
    <w:name w:val="annotation subject"/>
    <w:basedOn w:val="Kommentartext"/>
    <w:next w:val="Kommentartext"/>
    <w:link w:val="KommentarthemaZchn"/>
    <w:uiPriority w:val="99"/>
    <w:semiHidden/>
    <w:unhideWhenUsed/>
    <w:rsid w:val="00352278"/>
    <w:rPr>
      <w:b/>
      <w:bCs/>
    </w:rPr>
  </w:style>
  <w:style w:type="character" w:customStyle="1" w:styleId="KommentarthemaZchn">
    <w:name w:val="Kommentarthema Zchn"/>
    <w:basedOn w:val="KommentartextZchn"/>
    <w:link w:val="Kommentarthema"/>
    <w:uiPriority w:val="99"/>
    <w:semiHidden/>
    <w:rsid w:val="00352278"/>
    <w:rPr>
      <w:b/>
      <w:bCs/>
      <w:sz w:val="20"/>
      <w:szCs w:val="20"/>
    </w:rPr>
  </w:style>
  <w:style w:type="paragraph" w:styleId="Kopfzeile">
    <w:name w:val="header"/>
    <w:basedOn w:val="Standard"/>
    <w:link w:val="KopfzeileZchn"/>
    <w:uiPriority w:val="99"/>
    <w:unhideWhenUsed/>
    <w:rsid w:val="008C649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C6493"/>
  </w:style>
  <w:style w:type="paragraph" w:styleId="Fuzeile">
    <w:name w:val="footer"/>
    <w:basedOn w:val="Standard"/>
    <w:link w:val="FuzeileZchn"/>
    <w:uiPriority w:val="99"/>
    <w:unhideWhenUsed/>
    <w:rsid w:val="008C649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C6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90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D5EDD-064A-4A4D-BB7B-46E366D2F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4374</Words>
  <Characters>24936</Characters>
  <Application>Microsoft Office Word</Application>
  <DocSecurity>0</DocSecurity>
  <Lines>207</Lines>
  <Paragraphs>58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Sitraka</dc:creator>
  <cp:lastModifiedBy>Jan Petzold</cp:lastModifiedBy>
  <cp:revision>2</cp:revision>
  <dcterms:created xsi:type="dcterms:W3CDTF">2020-07-21T07:31:00Z</dcterms:created>
  <dcterms:modified xsi:type="dcterms:W3CDTF">2020-07-21T07:31:00Z</dcterms:modified>
</cp:coreProperties>
</file>